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CB2" w:rsidRPr="00304CB2" w:rsidRDefault="00304CB2" w:rsidP="00304CB2">
      <w:pPr>
        <w:pStyle w:val="Heading1"/>
        <w:jc w:val="center"/>
        <w:rPr>
          <w:rFonts w:ascii="Times New Roman Bold" w:hAnsi="Times New Roman Bold" w:cs="Times New Roman"/>
          <w:b w:val="0"/>
          <w:smallCaps/>
          <w:sz w:val="32"/>
          <w:szCs w:val="32"/>
        </w:rPr>
      </w:pPr>
      <w:del w:id="0" w:author="John Messner" w:date="2009-04-17T06:25:00Z">
        <w:r w:rsidRPr="00304CB2" w:rsidDel="000C3471">
          <w:rPr>
            <w:rFonts w:ascii="Times New Roman Bold" w:hAnsi="Times New Roman Bold" w:cs="Times New Roman"/>
            <w:b w:val="0"/>
            <w:smallCaps/>
            <w:sz w:val="32"/>
            <w:szCs w:val="32"/>
          </w:rPr>
          <w:delText>1</w:delText>
        </w:r>
      </w:del>
      <w:bookmarkStart w:id="1" w:name="_Toc229538603"/>
      <w:bookmarkStart w:id="2" w:name="_Toc229812051"/>
      <w:r w:rsidRPr="00304CB2">
        <w:rPr>
          <w:rFonts w:ascii="Times New Roman Bold" w:hAnsi="Times New Roman Bold" w:cs="Times New Roman"/>
          <w:b w:val="0"/>
          <w:smallCaps/>
          <w:sz w:val="32"/>
          <w:szCs w:val="32"/>
        </w:rPr>
        <w:t xml:space="preserve"> BIM </w:t>
      </w:r>
      <w:r w:rsidR="00554433">
        <w:rPr>
          <w:rFonts w:ascii="Times New Roman Bold" w:hAnsi="Times New Roman Bold" w:cs="Times New Roman"/>
          <w:b w:val="0"/>
          <w:smallCaps/>
          <w:sz w:val="32"/>
          <w:szCs w:val="32"/>
        </w:rPr>
        <w:t xml:space="preserve">Project </w:t>
      </w:r>
      <w:r w:rsidRPr="00304CB2">
        <w:rPr>
          <w:rFonts w:ascii="Times New Roman Bold" w:hAnsi="Times New Roman Bold" w:cs="Times New Roman"/>
          <w:b w:val="0"/>
          <w:smallCaps/>
          <w:sz w:val="32"/>
          <w:szCs w:val="32"/>
        </w:rPr>
        <w:t>Execution Plan</w:t>
      </w:r>
      <w:bookmarkEnd w:id="1"/>
      <w:bookmarkEnd w:id="2"/>
      <w:r w:rsidR="00554433">
        <w:rPr>
          <w:rFonts w:ascii="Times New Roman Bold" w:hAnsi="Times New Roman Bold" w:cs="Times New Roman"/>
          <w:b w:val="0"/>
          <w:smallCaps/>
          <w:sz w:val="32"/>
          <w:szCs w:val="32"/>
        </w:rPr>
        <w:t xml:space="preserve"> Document</w:t>
      </w:r>
      <w:r w:rsidR="004F0CA4">
        <w:rPr>
          <w:rFonts w:ascii="Times New Roman Bold" w:hAnsi="Times New Roman Bold" w:cs="Times New Roman"/>
          <w:b w:val="0"/>
          <w:smallCaps/>
          <w:sz w:val="32"/>
          <w:szCs w:val="32"/>
        </w:rPr>
        <w:t xml:space="preserve"> Template</w:t>
      </w:r>
      <w:r w:rsidR="00554433">
        <w:rPr>
          <w:rFonts w:ascii="Times New Roman Bold" w:hAnsi="Times New Roman Bold" w:cs="Times New Roman"/>
          <w:b w:val="0"/>
          <w:smallCaps/>
          <w:sz w:val="32"/>
          <w:szCs w:val="32"/>
        </w:rPr>
        <w:t xml:space="preserve"> </w:t>
      </w:r>
    </w:p>
    <w:p w:rsidR="00304CB2" w:rsidRDefault="00304CB2" w:rsidP="00304CB2">
      <w:pPr>
        <w:spacing w:line="360" w:lineRule="auto"/>
        <w:jc w:val="both"/>
      </w:pPr>
    </w:p>
    <w:p w:rsidR="00304CB2" w:rsidRDefault="00304CB2" w:rsidP="00304CB2">
      <w:pPr>
        <w:spacing w:line="360" w:lineRule="auto"/>
        <w:jc w:val="both"/>
        <w:rPr>
          <w:rFonts w:ascii="Times New Roman" w:eastAsia="Times New Roman" w:hAnsi="Times New Roman" w:cs="Times New Roman"/>
          <w:sz w:val="24"/>
          <w:szCs w:val="24"/>
        </w:rPr>
      </w:pPr>
      <w:r w:rsidRPr="00067B49">
        <w:rPr>
          <w:rFonts w:ascii="Times New Roman" w:eastAsia="Times New Roman" w:hAnsi="Times New Roman" w:cs="Times New Roman"/>
          <w:sz w:val="24"/>
          <w:szCs w:val="24"/>
        </w:rPr>
        <w:t>The categories required for a BIM Execution Plan were developed by referencing current BIM implementation documents.  These documents include the AIA BIM Protocol</w:t>
      </w:r>
      <w:r>
        <w:rPr>
          <w:rFonts w:ascii="Times New Roman" w:eastAsia="Times New Roman" w:hAnsi="Times New Roman" w:cs="Times New Roman"/>
          <w:sz w:val="24"/>
          <w:szCs w:val="24"/>
        </w:rPr>
        <w:t xml:space="preserve"> Exhibit</w:t>
      </w:r>
      <w:r w:rsidRPr="00067B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Autodesk Communication Specifications</w:t>
      </w:r>
      <w:r w:rsidRPr="00AD5723">
        <w:rPr>
          <w:rStyle w:val="Heading4Char"/>
          <w:rFonts w:ascii="Times New Roman Bold" w:eastAsia="Times New Roman" w:hAnsi="Times New Roman Bold" w:cs="Times New Roman"/>
          <w:sz w:val="24"/>
          <w:szCs w:val="24"/>
          <w:vertAlign w:val="superscript"/>
        </w:rPr>
        <w:footnoteReference w:id="2"/>
      </w:r>
      <w:r w:rsidRPr="00067B49">
        <w:rPr>
          <w:rFonts w:ascii="Times New Roman" w:eastAsia="Times New Roman" w:hAnsi="Times New Roman" w:cs="Times New Roman"/>
          <w:sz w:val="24"/>
          <w:szCs w:val="24"/>
        </w:rPr>
        <w:t>, the AGC Consensus Docs BIM Addendum and the United States Army Corps of Engineers</w:t>
      </w:r>
      <w:r>
        <w:rPr>
          <w:rFonts w:ascii="Times New Roman" w:eastAsia="Times New Roman" w:hAnsi="Times New Roman" w:cs="Times New Roman"/>
          <w:sz w:val="24"/>
          <w:szCs w:val="24"/>
        </w:rPr>
        <w:t xml:space="preserve"> (USACE)</w:t>
      </w:r>
      <w:r w:rsidRPr="00067B49">
        <w:rPr>
          <w:rFonts w:ascii="Times New Roman" w:eastAsia="Times New Roman" w:hAnsi="Times New Roman" w:cs="Times New Roman"/>
          <w:sz w:val="24"/>
          <w:szCs w:val="24"/>
        </w:rPr>
        <w:t xml:space="preserve"> BIM Roadmap</w:t>
      </w:r>
      <w:r w:rsidRPr="00AD5723">
        <w:rPr>
          <w:rStyle w:val="Heading4Char"/>
          <w:rFonts w:ascii="Times New Roman" w:eastAsia="Times New Roman" w:hAnsi="Times New Roman" w:cs="Times New Roman"/>
          <w:sz w:val="24"/>
          <w:szCs w:val="24"/>
          <w:vertAlign w:val="superscript"/>
        </w:rPr>
        <w:footnoteReference w:id="3"/>
      </w:r>
      <w:r w:rsidRPr="00067B49">
        <w:rPr>
          <w:rFonts w:ascii="Times New Roman" w:eastAsia="Times New Roman" w:hAnsi="Times New Roman" w:cs="Times New Roman"/>
          <w:sz w:val="24"/>
          <w:szCs w:val="24"/>
        </w:rPr>
        <w:t xml:space="preserve">.  Each of these documents attempts to define the processes, standards and/or contract language necessary to execute BIM on a project, while each document focuses on different key aspects of BIM implementation.  The contents of these documents were compiled and organized in order to determine the key aspects of BIM use on a project and within organizations.  </w:t>
      </w:r>
      <w:r>
        <w:rPr>
          <w:rFonts w:ascii="Times New Roman" w:eastAsia="Times New Roman" w:hAnsi="Times New Roman" w:cs="Times New Roman"/>
          <w:sz w:val="24"/>
          <w:szCs w:val="24"/>
        </w:rPr>
        <w:t>The categories are as follows:</w:t>
      </w:r>
    </w:p>
    <w:p w:rsidR="00304CB2" w:rsidRPr="00F93425" w:rsidRDefault="00304CB2" w:rsidP="00304CB2">
      <w:pPr>
        <w:pStyle w:val="HTMLPreformatted"/>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Project Goals/BIM Objectives</w:t>
      </w:r>
    </w:p>
    <w:p w:rsidR="00304CB2" w:rsidRDefault="00304CB2" w:rsidP="00304CB2">
      <w:pPr>
        <w:pStyle w:val="HTMLPreformatted"/>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BIM Process Design</w:t>
      </w:r>
    </w:p>
    <w:p w:rsidR="00304CB2" w:rsidRPr="0058177D" w:rsidRDefault="00304CB2" w:rsidP="00304CB2">
      <w:pPr>
        <w:pStyle w:val="HTMLPreformatted"/>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BIM Scope Definitions</w:t>
      </w:r>
    </w:p>
    <w:p w:rsidR="00304CB2" w:rsidRPr="00CC680D" w:rsidRDefault="00304CB2" w:rsidP="00304CB2">
      <w:pPr>
        <w:pStyle w:val="HTMLPreformatted"/>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Delivery Strategy/Contract</w:t>
      </w:r>
    </w:p>
    <w:p w:rsidR="00304CB2" w:rsidRPr="00F93425" w:rsidRDefault="00304CB2" w:rsidP="00304CB2">
      <w:pPr>
        <w:pStyle w:val="HTMLPreformatted"/>
        <w:numPr>
          <w:ilvl w:val="0"/>
          <w:numId w:val="16"/>
        </w:numPr>
        <w:spacing w:line="360" w:lineRule="auto"/>
        <w:jc w:val="both"/>
        <w:rPr>
          <w:rFonts w:ascii="Times New Roman" w:hAnsi="Times New Roman" w:cs="Times New Roman"/>
          <w:sz w:val="24"/>
          <w:szCs w:val="24"/>
        </w:rPr>
      </w:pPr>
      <w:r w:rsidRPr="00F93425">
        <w:rPr>
          <w:rFonts w:ascii="Times New Roman" w:hAnsi="Times New Roman" w:cs="Times New Roman"/>
          <w:sz w:val="24"/>
          <w:szCs w:val="24"/>
        </w:rPr>
        <w:t>Organizati</w:t>
      </w:r>
      <w:r>
        <w:rPr>
          <w:rFonts w:ascii="Times New Roman" w:hAnsi="Times New Roman" w:cs="Times New Roman"/>
          <w:sz w:val="24"/>
          <w:szCs w:val="24"/>
        </w:rPr>
        <w:t>onal Roles and Responsibilities</w:t>
      </w:r>
    </w:p>
    <w:p w:rsidR="00304CB2" w:rsidRPr="00F93425" w:rsidRDefault="00304CB2" w:rsidP="00304CB2">
      <w:pPr>
        <w:pStyle w:val="HTMLPreformatted"/>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Communication Procedures</w:t>
      </w:r>
    </w:p>
    <w:p w:rsidR="00304CB2" w:rsidRPr="00F93425" w:rsidRDefault="00304CB2" w:rsidP="00304CB2">
      <w:pPr>
        <w:pStyle w:val="HTMLPreformatted"/>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Technology Infrastructure Needs</w:t>
      </w:r>
    </w:p>
    <w:p w:rsidR="00304CB2" w:rsidRDefault="00304CB2" w:rsidP="00304CB2">
      <w:pPr>
        <w:pStyle w:val="HTMLPreformatted"/>
        <w:numPr>
          <w:ilvl w:val="0"/>
          <w:numId w:val="16"/>
        </w:numPr>
        <w:spacing w:line="360" w:lineRule="auto"/>
        <w:jc w:val="both"/>
        <w:rPr>
          <w:rFonts w:ascii="Times New Roman" w:hAnsi="Times New Roman" w:cs="Times New Roman"/>
          <w:sz w:val="24"/>
          <w:szCs w:val="24"/>
        </w:rPr>
      </w:pPr>
      <w:r w:rsidRPr="00F93425">
        <w:rPr>
          <w:rFonts w:ascii="Times New Roman" w:hAnsi="Times New Roman" w:cs="Times New Roman"/>
          <w:sz w:val="24"/>
          <w:szCs w:val="24"/>
        </w:rPr>
        <w:t>Mo</w:t>
      </w:r>
      <w:r>
        <w:rPr>
          <w:rFonts w:ascii="Times New Roman" w:hAnsi="Times New Roman" w:cs="Times New Roman"/>
          <w:sz w:val="24"/>
          <w:szCs w:val="24"/>
        </w:rPr>
        <w:t>del Quality Control Procedures</w:t>
      </w:r>
    </w:p>
    <w:p w:rsidR="00304CB2" w:rsidRPr="00F93425" w:rsidRDefault="00304CB2" w:rsidP="00304CB2">
      <w:pPr>
        <w:pStyle w:val="HTMLPreformatted"/>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Project Reference Information</w:t>
      </w:r>
    </w:p>
    <w:p w:rsidR="00304CB2" w:rsidRPr="00067B49" w:rsidRDefault="00304CB2" w:rsidP="00304CB2">
      <w:pPr>
        <w:spacing w:line="360" w:lineRule="auto"/>
        <w:jc w:val="both"/>
        <w:rPr>
          <w:rFonts w:ascii="Times New Roman" w:hAnsi="Times New Roman" w:cs="Times New Roman"/>
          <w:sz w:val="24"/>
          <w:szCs w:val="24"/>
        </w:rPr>
      </w:pPr>
    </w:p>
    <w:p w:rsidR="00304CB2" w:rsidRPr="001017B8" w:rsidRDefault="00304CB2" w:rsidP="00304CB2">
      <w:pPr>
        <w:pStyle w:val="ListParagraph"/>
        <w:numPr>
          <w:ilvl w:val="0"/>
          <w:numId w:val="4"/>
        </w:numPr>
        <w:spacing w:after="0" w:line="240" w:lineRule="auto"/>
        <w:contextualSpacing w:val="0"/>
        <w:jc w:val="both"/>
        <w:outlineLvl w:val="1"/>
        <w:rPr>
          <w:rFonts w:ascii="Times New Roman" w:hAnsi="Times New Roman" w:cs="Times New Roman"/>
          <w:b/>
          <w:vanish/>
          <w:sz w:val="26"/>
          <w:szCs w:val="26"/>
        </w:rPr>
      </w:pPr>
      <w:bookmarkStart w:id="3" w:name="_Toc227983044"/>
      <w:bookmarkStart w:id="4" w:name="_Toc229805219"/>
      <w:bookmarkStart w:id="5" w:name="_Toc229805330"/>
      <w:bookmarkStart w:id="6" w:name="_Toc229811518"/>
      <w:bookmarkStart w:id="7" w:name="_Toc229811625"/>
      <w:bookmarkStart w:id="8" w:name="_Toc229811732"/>
      <w:bookmarkStart w:id="9" w:name="_Toc229811839"/>
      <w:bookmarkStart w:id="10" w:name="_Toc229811945"/>
      <w:bookmarkStart w:id="11" w:name="_Toc229812052"/>
      <w:bookmarkStart w:id="12" w:name="_Toc229538604"/>
      <w:bookmarkEnd w:id="4"/>
      <w:bookmarkEnd w:id="5"/>
      <w:bookmarkEnd w:id="6"/>
      <w:bookmarkEnd w:id="7"/>
      <w:bookmarkEnd w:id="8"/>
      <w:bookmarkEnd w:id="9"/>
      <w:bookmarkEnd w:id="10"/>
      <w:bookmarkEnd w:id="11"/>
    </w:p>
    <w:p w:rsidR="00304CB2" w:rsidRDefault="00554433" w:rsidP="00554433">
      <w:pPr>
        <w:pStyle w:val="NoSpacing"/>
        <w:numPr>
          <w:ilvl w:val="1"/>
          <w:numId w:val="113"/>
        </w:numPr>
        <w:jc w:val="both"/>
        <w:outlineLvl w:val="1"/>
        <w:rPr>
          <w:rFonts w:ascii="Times New Roman" w:hAnsi="Times New Roman" w:cs="Times New Roman"/>
          <w:b/>
          <w:sz w:val="26"/>
          <w:szCs w:val="26"/>
        </w:rPr>
      </w:pPr>
      <w:bookmarkStart w:id="13" w:name="_Toc229812053"/>
      <w:r>
        <w:rPr>
          <w:rFonts w:ascii="Times New Roman" w:hAnsi="Times New Roman" w:cs="Times New Roman"/>
          <w:b/>
          <w:sz w:val="26"/>
          <w:szCs w:val="26"/>
        </w:rPr>
        <w:t xml:space="preserve"> </w:t>
      </w:r>
      <w:r w:rsidR="004F0CA4">
        <w:rPr>
          <w:rFonts w:ascii="Times New Roman" w:hAnsi="Times New Roman" w:cs="Times New Roman"/>
          <w:b/>
          <w:sz w:val="26"/>
          <w:szCs w:val="26"/>
        </w:rPr>
        <w:t xml:space="preserve"> </w:t>
      </w:r>
      <w:r w:rsidR="00304CB2">
        <w:rPr>
          <w:rFonts w:ascii="Times New Roman" w:hAnsi="Times New Roman" w:cs="Times New Roman"/>
          <w:b/>
          <w:sz w:val="26"/>
          <w:szCs w:val="26"/>
        </w:rPr>
        <w:t>Project Goals/BIM Objectives</w:t>
      </w:r>
      <w:bookmarkEnd w:id="12"/>
      <w:bookmarkEnd w:id="13"/>
    </w:p>
    <w:p w:rsidR="00304CB2" w:rsidRDefault="00304CB2" w:rsidP="00304CB2">
      <w:pPr>
        <w:pStyle w:val="NoSpacing"/>
        <w:ind w:left="525"/>
        <w:jc w:val="both"/>
        <w:outlineLvl w:val="1"/>
        <w:rPr>
          <w:rFonts w:ascii="Times New Roman" w:hAnsi="Times New Roman" w:cs="Times New Roman"/>
          <w:b/>
          <w:sz w:val="26"/>
          <w:szCs w:val="26"/>
        </w:rPr>
      </w:pPr>
    </w:p>
    <w:p w:rsidR="00304CB2" w:rsidRPr="00803226" w:rsidRDefault="00304CB2" w:rsidP="00304CB2">
      <w:pPr>
        <w:spacing w:line="360" w:lineRule="auto"/>
        <w:jc w:val="both"/>
        <w:rPr>
          <w:rFonts w:ascii="Times New Roman" w:hAnsi="Times New Roman" w:cs="Times New Roman"/>
          <w:sz w:val="24"/>
          <w:szCs w:val="24"/>
        </w:rPr>
      </w:pPr>
      <w:r w:rsidRPr="00803226">
        <w:rPr>
          <w:rFonts w:ascii="Times New Roman" w:hAnsi="Times New Roman" w:cs="Times New Roman"/>
          <w:sz w:val="24"/>
          <w:szCs w:val="24"/>
        </w:rPr>
        <w:t xml:space="preserve">This section of the plan should include a clear list of the BIM Goals, along with specific information on the selected BIM uses identified through the procedure defined in </w:t>
      </w:r>
      <w:r w:rsidR="00216E51">
        <w:rPr>
          <w:rFonts w:ascii="Times New Roman" w:hAnsi="Times New Roman" w:cs="Times New Roman"/>
          <w:sz w:val="24"/>
          <w:szCs w:val="24"/>
        </w:rPr>
        <w:t>S</w:t>
      </w:r>
      <w:r w:rsidR="004F0CA4">
        <w:rPr>
          <w:rFonts w:ascii="Times New Roman" w:hAnsi="Times New Roman" w:cs="Times New Roman"/>
          <w:sz w:val="24"/>
          <w:szCs w:val="24"/>
        </w:rPr>
        <w:t xml:space="preserve">tep </w:t>
      </w:r>
      <w:r w:rsidR="00216E51">
        <w:rPr>
          <w:rFonts w:ascii="Times New Roman" w:hAnsi="Times New Roman" w:cs="Times New Roman"/>
          <w:sz w:val="24"/>
          <w:szCs w:val="24"/>
        </w:rPr>
        <w:t xml:space="preserve">1 </w:t>
      </w:r>
      <w:r w:rsidRPr="00803226">
        <w:rPr>
          <w:rFonts w:ascii="Times New Roman" w:hAnsi="Times New Roman" w:cs="Times New Roman"/>
          <w:sz w:val="24"/>
          <w:szCs w:val="24"/>
        </w:rPr>
        <w:t>(Identifying BIM Uses).</w:t>
      </w:r>
    </w:p>
    <w:p w:rsidR="00304CB2" w:rsidRDefault="004F0CA4" w:rsidP="00554433">
      <w:pPr>
        <w:pStyle w:val="NoSpacing"/>
        <w:numPr>
          <w:ilvl w:val="1"/>
          <w:numId w:val="113"/>
        </w:numPr>
        <w:jc w:val="both"/>
        <w:outlineLvl w:val="1"/>
        <w:rPr>
          <w:rFonts w:ascii="Times New Roman" w:hAnsi="Times New Roman" w:cs="Times New Roman"/>
          <w:b/>
          <w:sz w:val="26"/>
          <w:szCs w:val="26"/>
        </w:rPr>
      </w:pPr>
      <w:bookmarkStart w:id="14" w:name="_Toc229538605"/>
      <w:bookmarkStart w:id="15" w:name="_Toc229812054"/>
      <w:bookmarkStart w:id="16" w:name="_Toc227983045"/>
      <w:bookmarkEnd w:id="3"/>
      <w:r>
        <w:rPr>
          <w:rFonts w:ascii="Times New Roman" w:hAnsi="Times New Roman" w:cs="Times New Roman"/>
          <w:b/>
          <w:sz w:val="26"/>
          <w:szCs w:val="26"/>
        </w:rPr>
        <w:lastRenderedPageBreak/>
        <w:t xml:space="preserve">  </w:t>
      </w:r>
      <w:r w:rsidR="00304CB2">
        <w:rPr>
          <w:rFonts w:ascii="Times New Roman" w:hAnsi="Times New Roman" w:cs="Times New Roman"/>
          <w:b/>
          <w:sz w:val="26"/>
          <w:szCs w:val="26"/>
        </w:rPr>
        <w:t>BIM Process Design</w:t>
      </w:r>
      <w:bookmarkEnd w:id="14"/>
      <w:bookmarkEnd w:id="15"/>
    </w:p>
    <w:p w:rsidR="00304CB2" w:rsidRPr="006C6988" w:rsidRDefault="00304CB2" w:rsidP="00304CB2">
      <w:pPr>
        <w:pStyle w:val="NoSpacing"/>
        <w:ind w:left="525"/>
        <w:jc w:val="both"/>
        <w:outlineLvl w:val="1"/>
        <w:rPr>
          <w:rFonts w:ascii="Times New Roman" w:hAnsi="Times New Roman" w:cs="Times New Roman"/>
          <w:b/>
          <w:sz w:val="26"/>
          <w:szCs w:val="26"/>
        </w:rPr>
      </w:pPr>
    </w:p>
    <w:bookmarkEnd w:id="16"/>
    <w:p w:rsidR="00304CB2" w:rsidRDefault="00304CB2" w:rsidP="00304CB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section of the plan should include the process developed through the procedure defined in </w:t>
      </w:r>
      <w:r w:rsidR="00216E51">
        <w:rPr>
          <w:rFonts w:ascii="Times New Roman" w:hAnsi="Times New Roman" w:cs="Times New Roman"/>
          <w:sz w:val="24"/>
          <w:szCs w:val="24"/>
        </w:rPr>
        <w:t>S</w:t>
      </w:r>
      <w:r w:rsidR="004F0CA4">
        <w:rPr>
          <w:rFonts w:ascii="Times New Roman" w:hAnsi="Times New Roman" w:cs="Times New Roman"/>
          <w:sz w:val="24"/>
          <w:szCs w:val="24"/>
        </w:rPr>
        <w:t xml:space="preserve">tep </w:t>
      </w:r>
      <w:r w:rsidR="00216E51">
        <w:rPr>
          <w:rFonts w:ascii="Times New Roman" w:hAnsi="Times New Roman" w:cs="Times New Roman"/>
          <w:sz w:val="24"/>
          <w:szCs w:val="24"/>
        </w:rPr>
        <w:t xml:space="preserve">2 </w:t>
      </w:r>
      <w:r w:rsidRPr="00067B49">
        <w:rPr>
          <w:rFonts w:ascii="Times New Roman" w:hAnsi="Times New Roman" w:cs="Times New Roman"/>
          <w:sz w:val="24"/>
          <w:szCs w:val="24"/>
        </w:rPr>
        <w:t>(Designing the BIM Execution Process)</w:t>
      </w:r>
      <w:r>
        <w:rPr>
          <w:rFonts w:ascii="Times New Roman" w:hAnsi="Times New Roman" w:cs="Times New Roman"/>
          <w:sz w:val="24"/>
          <w:szCs w:val="24"/>
        </w:rPr>
        <w:t>.</w:t>
      </w:r>
      <w:r w:rsidRPr="00F7417A">
        <w:rPr>
          <w:rFonts w:ascii="Times New Roman" w:hAnsi="Times New Roman" w:cs="Times New Roman"/>
          <w:sz w:val="24"/>
          <w:szCs w:val="24"/>
        </w:rPr>
        <w:t xml:space="preserve"> </w:t>
      </w:r>
      <w:r>
        <w:rPr>
          <w:rFonts w:ascii="Times New Roman" w:hAnsi="Times New Roman" w:cs="Times New Roman"/>
          <w:sz w:val="24"/>
          <w:szCs w:val="24"/>
        </w:rPr>
        <w:t>The process should include the overview map of the BIM Uses, a more detailed map of each of the BIM Uses, a description of any elements on each map, and documentation of the In</w:t>
      </w:r>
      <w:r w:rsidR="004F0CA4">
        <w:rPr>
          <w:rFonts w:ascii="Times New Roman" w:hAnsi="Times New Roman" w:cs="Times New Roman"/>
          <w:sz w:val="24"/>
          <w:szCs w:val="24"/>
        </w:rPr>
        <w:t>formation Exchange Requirements.</w:t>
      </w:r>
    </w:p>
    <w:p w:rsidR="00304CB2" w:rsidRDefault="00554433" w:rsidP="00554433">
      <w:pPr>
        <w:pStyle w:val="NoSpacing"/>
        <w:numPr>
          <w:ilvl w:val="1"/>
          <w:numId w:val="113"/>
        </w:numPr>
        <w:jc w:val="both"/>
        <w:outlineLvl w:val="1"/>
        <w:rPr>
          <w:rFonts w:ascii="Times New Roman" w:hAnsi="Times New Roman" w:cs="Times New Roman"/>
          <w:b/>
          <w:sz w:val="26"/>
          <w:szCs w:val="26"/>
        </w:rPr>
      </w:pPr>
      <w:bookmarkStart w:id="17" w:name="_Toc229538606"/>
      <w:bookmarkStart w:id="18" w:name="_Toc229812055"/>
      <w:r>
        <w:rPr>
          <w:rFonts w:ascii="Times New Roman" w:hAnsi="Times New Roman" w:cs="Times New Roman"/>
          <w:b/>
          <w:sz w:val="26"/>
          <w:szCs w:val="26"/>
        </w:rPr>
        <w:t xml:space="preserve"> </w:t>
      </w:r>
      <w:r w:rsidR="004F0CA4">
        <w:rPr>
          <w:rFonts w:ascii="Times New Roman" w:hAnsi="Times New Roman" w:cs="Times New Roman"/>
          <w:b/>
          <w:sz w:val="26"/>
          <w:szCs w:val="26"/>
        </w:rPr>
        <w:t xml:space="preserve"> </w:t>
      </w:r>
      <w:r w:rsidR="00304CB2">
        <w:rPr>
          <w:rFonts w:ascii="Times New Roman" w:hAnsi="Times New Roman" w:cs="Times New Roman"/>
          <w:b/>
          <w:sz w:val="26"/>
          <w:szCs w:val="26"/>
        </w:rPr>
        <w:t>BIM Scope Definitions</w:t>
      </w:r>
      <w:bookmarkEnd w:id="17"/>
      <w:bookmarkEnd w:id="18"/>
    </w:p>
    <w:p w:rsidR="00304CB2" w:rsidRDefault="00304CB2" w:rsidP="00304CB2">
      <w:pPr>
        <w:pStyle w:val="NoSpacing"/>
        <w:ind w:left="525"/>
        <w:jc w:val="both"/>
        <w:outlineLvl w:val="1"/>
        <w:rPr>
          <w:rFonts w:ascii="Times New Roman" w:hAnsi="Times New Roman" w:cs="Times New Roman"/>
          <w:b/>
          <w:sz w:val="26"/>
          <w:szCs w:val="26"/>
        </w:rPr>
      </w:pPr>
    </w:p>
    <w:p w:rsidR="00304CB2" w:rsidRPr="008F0066" w:rsidRDefault="00304CB2" w:rsidP="00304CB2">
      <w:pPr>
        <w:spacing w:line="360" w:lineRule="auto"/>
        <w:jc w:val="both"/>
        <w:rPr>
          <w:rFonts w:ascii="Times New Roman" w:hAnsi="Times New Roman" w:cs="Times New Roman"/>
          <w:sz w:val="24"/>
          <w:szCs w:val="24"/>
        </w:rPr>
      </w:pPr>
      <w:r w:rsidRPr="008F0066">
        <w:rPr>
          <w:rFonts w:ascii="Times New Roman" w:hAnsi="Times New Roman" w:cs="Times New Roman"/>
          <w:sz w:val="24"/>
          <w:szCs w:val="24"/>
        </w:rPr>
        <w:t xml:space="preserve">This section of the plan should clearly define the requirements and responsible parties of selected BIM deliverables, while also defining where the BIM deliverables fall into the project schedule, through the procedure defined in </w:t>
      </w:r>
      <w:r w:rsidR="00216E51">
        <w:rPr>
          <w:rFonts w:ascii="Times New Roman" w:hAnsi="Times New Roman" w:cs="Times New Roman"/>
          <w:sz w:val="24"/>
          <w:szCs w:val="24"/>
        </w:rPr>
        <w:t>S</w:t>
      </w:r>
      <w:r w:rsidR="004F0CA4">
        <w:rPr>
          <w:rFonts w:ascii="Times New Roman" w:hAnsi="Times New Roman" w:cs="Times New Roman"/>
          <w:sz w:val="24"/>
          <w:szCs w:val="24"/>
        </w:rPr>
        <w:t xml:space="preserve">tep </w:t>
      </w:r>
      <w:r w:rsidR="00216E51">
        <w:rPr>
          <w:rFonts w:ascii="Times New Roman" w:hAnsi="Times New Roman" w:cs="Times New Roman"/>
          <w:sz w:val="24"/>
          <w:szCs w:val="24"/>
        </w:rPr>
        <w:t>3</w:t>
      </w:r>
      <w:r w:rsidRPr="008F0066">
        <w:rPr>
          <w:rFonts w:ascii="Times New Roman" w:hAnsi="Times New Roman" w:cs="Times New Roman"/>
          <w:sz w:val="24"/>
          <w:szCs w:val="24"/>
        </w:rPr>
        <w:t xml:space="preserve"> (Defining BIM Deliverables).  The process should include the </w:t>
      </w:r>
      <w:r w:rsidR="004F0CA4">
        <w:rPr>
          <w:rFonts w:ascii="Times New Roman" w:hAnsi="Times New Roman" w:cs="Times New Roman"/>
          <w:sz w:val="24"/>
          <w:szCs w:val="24"/>
        </w:rPr>
        <w:t>completed</w:t>
      </w:r>
      <w:r w:rsidRPr="008F0066">
        <w:rPr>
          <w:rFonts w:ascii="Times New Roman" w:hAnsi="Times New Roman" w:cs="Times New Roman"/>
          <w:sz w:val="24"/>
          <w:szCs w:val="24"/>
        </w:rPr>
        <w:t xml:space="preserve"> </w:t>
      </w:r>
      <w:r w:rsidR="00216E51">
        <w:rPr>
          <w:rFonts w:ascii="Times New Roman" w:hAnsi="Times New Roman" w:cs="Times New Roman"/>
          <w:sz w:val="24"/>
          <w:szCs w:val="24"/>
        </w:rPr>
        <w:t>Information Exchange Requirements Worksheet</w:t>
      </w:r>
      <w:r w:rsidRPr="008F0066">
        <w:rPr>
          <w:rFonts w:ascii="Times New Roman" w:hAnsi="Times New Roman" w:cs="Times New Roman"/>
          <w:sz w:val="24"/>
          <w:szCs w:val="24"/>
        </w:rPr>
        <w:t>.</w:t>
      </w:r>
    </w:p>
    <w:p w:rsidR="00304CB2" w:rsidRDefault="00554433" w:rsidP="00554433">
      <w:pPr>
        <w:pStyle w:val="NoSpacing"/>
        <w:numPr>
          <w:ilvl w:val="1"/>
          <w:numId w:val="113"/>
        </w:numPr>
        <w:jc w:val="both"/>
        <w:outlineLvl w:val="1"/>
        <w:rPr>
          <w:rFonts w:ascii="Times New Roman" w:hAnsi="Times New Roman" w:cs="Times New Roman"/>
          <w:b/>
          <w:sz w:val="26"/>
          <w:szCs w:val="26"/>
        </w:rPr>
      </w:pPr>
      <w:bookmarkStart w:id="19" w:name="_Toc229538607"/>
      <w:bookmarkStart w:id="20" w:name="_Toc229812056"/>
      <w:bookmarkStart w:id="21" w:name="_Toc227983046"/>
      <w:r>
        <w:rPr>
          <w:rFonts w:ascii="Times New Roman" w:hAnsi="Times New Roman" w:cs="Times New Roman"/>
          <w:b/>
          <w:sz w:val="26"/>
          <w:szCs w:val="26"/>
        </w:rPr>
        <w:t xml:space="preserve"> </w:t>
      </w:r>
      <w:r w:rsidR="004F0CA4">
        <w:rPr>
          <w:rFonts w:ascii="Times New Roman" w:hAnsi="Times New Roman" w:cs="Times New Roman"/>
          <w:b/>
          <w:sz w:val="26"/>
          <w:szCs w:val="26"/>
        </w:rPr>
        <w:t xml:space="preserve"> </w:t>
      </w:r>
      <w:r w:rsidR="00304CB2">
        <w:rPr>
          <w:rFonts w:ascii="Times New Roman" w:hAnsi="Times New Roman" w:cs="Times New Roman"/>
          <w:b/>
          <w:sz w:val="26"/>
          <w:szCs w:val="26"/>
        </w:rPr>
        <w:t>Delivery Strategy/Contract</w:t>
      </w:r>
      <w:bookmarkEnd w:id="19"/>
      <w:bookmarkEnd w:id="20"/>
    </w:p>
    <w:p w:rsidR="00304CB2" w:rsidRPr="006C6988" w:rsidRDefault="00304CB2" w:rsidP="00304CB2">
      <w:pPr>
        <w:pStyle w:val="NoSpacing"/>
        <w:ind w:left="525"/>
        <w:jc w:val="both"/>
        <w:outlineLvl w:val="1"/>
        <w:rPr>
          <w:rFonts w:ascii="Times New Roman" w:hAnsi="Times New Roman" w:cs="Times New Roman"/>
          <w:b/>
          <w:sz w:val="26"/>
          <w:szCs w:val="26"/>
        </w:rPr>
      </w:pPr>
    </w:p>
    <w:bookmarkEnd w:id="21"/>
    <w:p w:rsidR="00304CB2" w:rsidRPr="008F0066" w:rsidRDefault="00304CB2" w:rsidP="00304CB2">
      <w:pPr>
        <w:spacing w:line="360" w:lineRule="auto"/>
        <w:jc w:val="both"/>
        <w:rPr>
          <w:rFonts w:ascii="Times New Roman" w:hAnsi="Times New Roman" w:cs="Times New Roman"/>
          <w:sz w:val="24"/>
          <w:szCs w:val="24"/>
        </w:rPr>
      </w:pPr>
      <w:r w:rsidRPr="008F0066">
        <w:rPr>
          <w:rFonts w:ascii="Times New Roman" w:hAnsi="Times New Roman" w:cs="Times New Roman"/>
          <w:sz w:val="24"/>
          <w:szCs w:val="24"/>
        </w:rPr>
        <w:t>BIM can be implemented on all delivery approaches, but core concepts are easier to implement with higher levels of integrated project delivery.  BIM contract requirements can be added to any delivery method or contract structure, but more viable options are Design-Build and Integrated Project Delivery (IPD) approach.</w:t>
      </w:r>
    </w:p>
    <w:p w:rsidR="00304CB2" w:rsidRPr="005B465B" w:rsidRDefault="00304CB2" w:rsidP="00304CB2">
      <w:pPr>
        <w:spacing w:line="360" w:lineRule="auto"/>
        <w:jc w:val="both"/>
        <w:rPr>
          <w:rFonts w:ascii="Times New Roman" w:hAnsi="Times New Roman" w:cs="Times New Roman"/>
          <w:sz w:val="24"/>
          <w:szCs w:val="24"/>
        </w:rPr>
      </w:pPr>
      <w:r w:rsidRPr="008F0066">
        <w:rPr>
          <w:rFonts w:ascii="Times New Roman" w:hAnsi="Times New Roman" w:cs="Times New Roman"/>
          <w:sz w:val="24"/>
          <w:szCs w:val="24"/>
        </w:rPr>
        <w:t xml:space="preserve">Several AIA and AGC documents were recently released to address BIM, delivery structure and contracting. More information and samples of the AIA and AGC documents can be found at </w:t>
      </w:r>
      <w:hyperlink r:id="rId8" w:history="1">
        <w:r w:rsidRPr="008F0066">
          <w:rPr>
            <w:rStyle w:val="Heading2Char"/>
            <w:rFonts w:ascii="Times New Roman" w:hAnsi="Times New Roman" w:cs="Times New Roman"/>
            <w:sz w:val="24"/>
            <w:szCs w:val="24"/>
          </w:rPr>
          <w:t>www.aiacontractdocuments.org</w:t>
        </w:r>
      </w:hyperlink>
      <w:r>
        <w:t xml:space="preserve"> </w:t>
      </w:r>
      <w:r w:rsidRPr="008F0066">
        <w:rPr>
          <w:rFonts w:ascii="Times New Roman" w:hAnsi="Times New Roman" w:cs="Times New Roman"/>
          <w:sz w:val="24"/>
          <w:szCs w:val="24"/>
        </w:rPr>
        <w:t xml:space="preserve">and </w:t>
      </w:r>
      <w:hyperlink r:id="rId9" w:history="1">
        <w:r w:rsidRPr="008F0066">
          <w:rPr>
            <w:rStyle w:val="Heading2Char"/>
            <w:rFonts w:ascii="Times New Roman" w:hAnsi="Times New Roman" w:cs="Times New Roman"/>
            <w:sz w:val="24"/>
            <w:szCs w:val="24"/>
          </w:rPr>
          <w:t>www.consensusdocs.org</w:t>
        </w:r>
      </w:hyperlink>
      <w:r w:rsidRPr="008F0066">
        <w:rPr>
          <w:rFonts w:ascii="Times New Roman" w:hAnsi="Times New Roman" w:cs="Times New Roman"/>
          <w:sz w:val="24"/>
          <w:szCs w:val="24"/>
        </w:rPr>
        <w:t xml:space="preserve">.  </w:t>
      </w:r>
    </w:p>
    <w:p w:rsidR="00304CB2" w:rsidRDefault="00304CB2" w:rsidP="00554433">
      <w:pPr>
        <w:pStyle w:val="NoSpacing"/>
        <w:numPr>
          <w:ilvl w:val="2"/>
          <w:numId w:val="113"/>
        </w:numPr>
        <w:outlineLvl w:val="2"/>
        <w:rPr>
          <w:rFonts w:ascii="Times New Roman" w:hAnsi="Times New Roman" w:cs="Times New Roman"/>
          <w:b/>
          <w:sz w:val="26"/>
          <w:szCs w:val="26"/>
        </w:rPr>
      </w:pPr>
      <w:bookmarkStart w:id="22" w:name="_Toc227983047"/>
      <w:bookmarkStart w:id="23" w:name="_Toc229538608"/>
      <w:bookmarkStart w:id="24" w:name="_Toc229812057"/>
      <w:r>
        <w:rPr>
          <w:rFonts w:ascii="Times New Roman" w:hAnsi="Times New Roman" w:cs="Times New Roman"/>
          <w:b/>
          <w:sz w:val="26"/>
          <w:szCs w:val="26"/>
        </w:rPr>
        <w:t>Definition of delivery structure</w:t>
      </w:r>
      <w:bookmarkEnd w:id="22"/>
      <w:bookmarkEnd w:id="23"/>
      <w:bookmarkEnd w:id="24"/>
    </w:p>
    <w:p w:rsidR="00304CB2" w:rsidRPr="00E056FE" w:rsidRDefault="00304CB2" w:rsidP="00304CB2">
      <w:pPr>
        <w:pStyle w:val="NoSpacing"/>
        <w:ind w:left="720"/>
        <w:outlineLvl w:val="2"/>
        <w:rPr>
          <w:rFonts w:ascii="Times New Roman" w:hAnsi="Times New Roman" w:cs="Times New Roman"/>
          <w:b/>
          <w:sz w:val="26"/>
          <w:szCs w:val="26"/>
        </w:rPr>
      </w:pPr>
    </w:p>
    <w:p w:rsidR="00304CB2" w:rsidRDefault="00304CB2" w:rsidP="00304CB2">
      <w:pPr>
        <w:spacing w:line="360" w:lineRule="auto"/>
        <w:jc w:val="both"/>
        <w:rPr>
          <w:rFonts w:ascii="Times New Roman" w:hAnsi="Times New Roman" w:cs="Times New Roman"/>
          <w:sz w:val="24"/>
          <w:szCs w:val="24"/>
        </w:rPr>
      </w:pPr>
      <w:bookmarkStart w:id="25" w:name="_Toc227983048"/>
      <w:r w:rsidRPr="00067B49">
        <w:rPr>
          <w:rFonts w:ascii="Times New Roman" w:hAnsi="Times New Roman" w:cs="Times New Roman"/>
          <w:sz w:val="24"/>
          <w:szCs w:val="24"/>
        </w:rPr>
        <w:t xml:space="preserve">If it is not a goal to utilize IPD </w:t>
      </w:r>
      <w:r>
        <w:rPr>
          <w:rFonts w:ascii="Times New Roman" w:hAnsi="Times New Roman" w:cs="Times New Roman"/>
          <w:sz w:val="24"/>
          <w:szCs w:val="24"/>
        </w:rPr>
        <w:t xml:space="preserve">or Design-Build </w:t>
      </w:r>
      <w:r w:rsidRPr="00067B49">
        <w:rPr>
          <w:rFonts w:ascii="Times New Roman" w:hAnsi="Times New Roman" w:cs="Times New Roman"/>
          <w:sz w:val="24"/>
          <w:szCs w:val="24"/>
        </w:rPr>
        <w:t>on a project, BIM can still be implemented with other delivery structures.  When using a delivery structure</w:t>
      </w:r>
      <w:r>
        <w:rPr>
          <w:rFonts w:ascii="Times New Roman" w:hAnsi="Times New Roman" w:cs="Times New Roman"/>
          <w:sz w:val="24"/>
          <w:szCs w:val="24"/>
        </w:rPr>
        <w:t>,</w:t>
      </w:r>
      <w:r w:rsidRPr="00067B49">
        <w:rPr>
          <w:rFonts w:ascii="Times New Roman" w:hAnsi="Times New Roman" w:cs="Times New Roman"/>
          <w:sz w:val="24"/>
          <w:szCs w:val="24"/>
        </w:rPr>
        <w:t xml:space="preserve"> </w:t>
      </w:r>
      <w:r>
        <w:rPr>
          <w:rFonts w:ascii="Times New Roman" w:hAnsi="Times New Roman" w:cs="Times New Roman"/>
          <w:sz w:val="24"/>
          <w:szCs w:val="24"/>
        </w:rPr>
        <w:t>other than IPD, with BIM,</w:t>
      </w:r>
      <w:r w:rsidRPr="00067B49">
        <w:rPr>
          <w:rFonts w:ascii="Times New Roman" w:hAnsi="Times New Roman" w:cs="Times New Roman"/>
          <w:sz w:val="24"/>
          <w:szCs w:val="24"/>
        </w:rPr>
        <w:t xml:space="preserve"> it is important to include the ideals of IPD within that structure where possible.  These ideals include collaborative, integrated and productive teams comprised of key project participants, building upon early contributions of individual expertise; these teams are guided by principles of trust, transparent process, shared risk and reward, value-based decision making, and utilization of full </w:t>
      </w:r>
      <w:r w:rsidRPr="00067B49">
        <w:rPr>
          <w:rFonts w:ascii="Times New Roman" w:hAnsi="Times New Roman" w:cs="Times New Roman"/>
          <w:sz w:val="24"/>
          <w:szCs w:val="24"/>
        </w:rPr>
        <w:lastRenderedPageBreak/>
        <w:t>technological capabilities and support.</w:t>
      </w:r>
      <w:r>
        <w:rPr>
          <w:rFonts w:ascii="Times New Roman" w:hAnsi="Times New Roman" w:cs="Times New Roman"/>
          <w:sz w:val="24"/>
          <w:szCs w:val="24"/>
        </w:rPr>
        <w:t xml:space="preserve">  Please refer to the following documents for more information on IPD and Design-Build: </w:t>
      </w:r>
    </w:p>
    <w:p w:rsidR="00304CB2" w:rsidRDefault="00304CB2" w:rsidP="00304CB2">
      <w:pPr>
        <w:pStyle w:val="NoSpacing"/>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AIA </w:t>
      </w:r>
      <w:r w:rsidRPr="00067B49">
        <w:rPr>
          <w:rFonts w:ascii="Times New Roman" w:hAnsi="Times New Roman" w:cs="Times New Roman"/>
          <w:sz w:val="24"/>
          <w:szCs w:val="24"/>
        </w:rPr>
        <w:t>IPD Agreements: C196-2008 and C197-2008</w:t>
      </w:r>
    </w:p>
    <w:p w:rsidR="00304CB2" w:rsidRPr="00067B49" w:rsidRDefault="00304CB2" w:rsidP="00304CB2">
      <w:pPr>
        <w:pStyle w:val="NoSpacing"/>
        <w:numPr>
          <w:ilvl w:val="0"/>
          <w:numId w:val="20"/>
        </w:numPr>
        <w:spacing w:line="360" w:lineRule="auto"/>
        <w:jc w:val="both"/>
        <w:rPr>
          <w:rFonts w:ascii="Times New Roman" w:hAnsi="Times New Roman" w:cs="Times New Roman"/>
          <w:sz w:val="24"/>
          <w:szCs w:val="24"/>
        </w:rPr>
      </w:pPr>
      <w:r w:rsidRPr="005B465B">
        <w:rPr>
          <w:rFonts w:ascii="Times New Roman" w:hAnsi="Times New Roman" w:cs="Times New Roman"/>
          <w:sz w:val="24"/>
          <w:szCs w:val="24"/>
        </w:rPr>
        <w:t>AIA Integrated</w:t>
      </w:r>
      <w:r>
        <w:rPr>
          <w:rFonts w:ascii="Times New Roman" w:hAnsi="Times New Roman" w:cs="Times New Roman"/>
          <w:sz w:val="24"/>
          <w:szCs w:val="24"/>
        </w:rPr>
        <w:t xml:space="preserve"> Project Delivery Guide (IPDG).  This document is a guide to implementing IPD on a project.</w:t>
      </w:r>
    </w:p>
    <w:p w:rsidR="00304CB2" w:rsidRPr="002D29CB" w:rsidRDefault="00304CB2" w:rsidP="00304CB2">
      <w:pPr>
        <w:pStyle w:val="NoSpacing"/>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AIA </w:t>
      </w:r>
      <w:r w:rsidRPr="00067B49">
        <w:rPr>
          <w:rFonts w:ascii="Times New Roman" w:hAnsi="Times New Roman" w:cs="Times New Roman"/>
          <w:sz w:val="24"/>
          <w:szCs w:val="24"/>
        </w:rPr>
        <w:t>Design Build (DB) Agreements: A441-2008 and C441-2008</w:t>
      </w:r>
    </w:p>
    <w:p w:rsidR="00304CB2" w:rsidRDefault="00304CB2" w:rsidP="00304CB2">
      <w:pPr>
        <w:pStyle w:val="Heading3"/>
        <w:rPr>
          <w:rFonts w:ascii="Times New Roman" w:hAnsi="Times New Roman" w:cs="Times New Roman"/>
          <w:color w:val="auto"/>
          <w:sz w:val="24"/>
          <w:szCs w:val="24"/>
        </w:rPr>
      </w:pPr>
    </w:p>
    <w:p w:rsidR="00304CB2" w:rsidRDefault="00304CB2" w:rsidP="00554433">
      <w:pPr>
        <w:pStyle w:val="NoSpacing"/>
        <w:numPr>
          <w:ilvl w:val="2"/>
          <w:numId w:val="113"/>
        </w:numPr>
        <w:jc w:val="both"/>
        <w:outlineLvl w:val="2"/>
        <w:rPr>
          <w:rFonts w:ascii="Times New Roman" w:hAnsi="Times New Roman" w:cs="Times New Roman"/>
          <w:b/>
          <w:sz w:val="26"/>
          <w:szCs w:val="26"/>
        </w:rPr>
      </w:pPr>
      <w:bookmarkStart w:id="26" w:name="_Toc229538609"/>
      <w:bookmarkStart w:id="27" w:name="_Toc229812058"/>
      <w:r>
        <w:rPr>
          <w:rFonts w:ascii="Times New Roman" w:hAnsi="Times New Roman" w:cs="Times New Roman"/>
          <w:b/>
          <w:sz w:val="26"/>
          <w:szCs w:val="26"/>
        </w:rPr>
        <w:t>BIM Contractual Requirements</w:t>
      </w:r>
      <w:bookmarkEnd w:id="26"/>
      <w:bookmarkEnd w:id="27"/>
    </w:p>
    <w:p w:rsidR="00304CB2" w:rsidRPr="006C6988" w:rsidRDefault="00304CB2" w:rsidP="00304CB2">
      <w:pPr>
        <w:pStyle w:val="NoSpacing"/>
        <w:ind w:left="720"/>
        <w:jc w:val="both"/>
        <w:outlineLvl w:val="2"/>
        <w:rPr>
          <w:rFonts w:ascii="Times New Roman" w:hAnsi="Times New Roman" w:cs="Times New Roman"/>
          <w:b/>
          <w:sz w:val="26"/>
          <w:szCs w:val="26"/>
        </w:rPr>
      </w:pPr>
    </w:p>
    <w:bookmarkEnd w:id="25"/>
    <w:p w:rsidR="00304CB2" w:rsidRPr="00067B49"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The integration of BIM on a project not only improves particular processes, but if used on a project wide level, can increase the degree of collaboration on a project</w:t>
      </w:r>
      <w:r>
        <w:rPr>
          <w:rFonts w:ascii="Times New Roman" w:hAnsi="Times New Roman" w:cs="Times New Roman"/>
          <w:sz w:val="24"/>
          <w:szCs w:val="24"/>
        </w:rPr>
        <w:t>.  C</w:t>
      </w:r>
      <w:r w:rsidRPr="00067B49">
        <w:rPr>
          <w:rFonts w:ascii="Times New Roman" w:hAnsi="Times New Roman" w:cs="Times New Roman"/>
          <w:sz w:val="24"/>
          <w:szCs w:val="24"/>
        </w:rPr>
        <w:t>ollaboration is of particular importance in the contract language, because it affects the degree of change in the project delivery process, and therefore the range of potential legal issues in the project agreements.</w:t>
      </w:r>
      <w:r>
        <w:rPr>
          <w:rStyle w:val="Heading4Char"/>
          <w:rFonts w:ascii="Times New Roman" w:hAnsi="Times New Roman" w:cs="Times New Roman"/>
          <w:sz w:val="24"/>
          <w:szCs w:val="24"/>
        </w:rPr>
        <w:footnoteReference w:id="4"/>
      </w:r>
      <w:r w:rsidRPr="00067B49">
        <w:rPr>
          <w:rFonts w:ascii="Times New Roman" w:hAnsi="Times New Roman" w:cs="Times New Roman"/>
          <w:sz w:val="24"/>
          <w:szCs w:val="24"/>
        </w:rPr>
        <w:t xml:space="preserve"> Careful attention should be paid upfront to the drafting of BIM contractual requirements as these requirements will guide a project’s delivery.  </w:t>
      </w:r>
    </w:p>
    <w:p w:rsidR="00304CB2" w:rsidRPr="00DB0BD4" w:rsidRDefault="00304CB2" w:rsidP="00304CB2">
      <w:pPr>
        <w:spacing w:line="360" w:lineRule="auto"/>
        <w:jc w:val="both"/>
        <w:rPr>
          <w:rFonts w:ascii="Times New Roman" w:hAnsi="Times New Roman" w:cs="Times New Roman"/>
          <w:sz w:val="24"/>
          <w:szCs w:val="24"/>
          <w:vertAlign w:val="superscript"/>
        </w:rPr>
      </w:pPr>
      <w:r w:rsidRPr="00067B49">
        <w:rPr>
          <w:rFonts w:ascii="Times New Roman" w:hAnsi="Times New Roman" w:cs="Times New Roman"/>
          <w:sz w:val="24"/>
          <w:szCs w:val="24"/>
        </w:rPr>
        <w:t>The following areas of BIM implementation should be considered and included in contracts whe</w:t>
      </w:r>
      <w:r>
        <w:rPr>
          <w:rFonts w:ascii="Times New Roman" w:hAnsi="Times New Roman" w:cs="Times New Roman"/>
          <w:sz w:val="24"/>
          <w:szCs w:val="24"/>
        </w:rPr>
        <w:t>re applicable.</w:t>
      </w:r>
      <w:r w:rsidRPr="00DB0BD4">
        <w:rPr>
          <w:rFonts w:ascii="Times New Roman" w:hAnsi="Times New Roman" w:cs="Times New Roman"/>
          <w:sz w:val="24"/>
          <w:szCs w:val="24"/>
          <w:vertAlign w:val="superscript"/>
        </w:rPr>
        <w:t>5</w:t>
      </w:r>
    </w:p>
    <w:p w:rsidR="00304CB2" w:rsidRPr="00D30F42" w:rsidRDefault="00304CB2" w:rsidP="00304CB2">
      <w:pPr>
        <w:pStyle w:val="NoSpacing"/>
        <w:numPr>
          <w:ilvl w:val="0"/>
          <w:numId w:val="21"/>
        </w:numPr>
        <w:spacing w:line="360" w:lineRule="auto"/>
        <w:jc w:val="both"/>
        <w:rPr>
          <w:rFonts w:ascii="Times New Roman" w:hAnsi="Times New Roman" w:cs="Times New Roman"/>
          <w:sz w:val="24"/>
          <w:szCs w:val="24"/>
        </w:rPr>
      </w:pPr>
      <w:r w:rsidRPr="00D30F42">
        <w:rPr>
          <w:rFonts w:ascii="Times New Roman" w:hAnsi="Times New Roman" w:cs="Times New Roman"/>
          <w:sz w:val="24"/>
          <w:szCs w:val="24"/>
        </w:rPr>
        <w:t>Model Development and Responsibilities of Parties Involved</w:t>
      </w:r>
      <w:r>
        <w:rPr>
          <w:rFonts w:ascii="Times New Roman" w:hAnsi="Times New Roman" w:cs="Times New Roman"/>
          <w:sz w:val="24"/>
          <w:szCs w:val="24"/>
        </w:rPr>
        <w:t xml:space="preserve"> (</w:t>
      </w:r>
      <w:r w:rsidR="004F0CA4">
        <w:rPr>
          <w:rFonts w:ascii="Times New Roman" w:hAnsi="Times New Roman" w:cs="Times New Roman"/>
          <w:sz w:val="24"/>
          <w:szCs w:val="24"/>
        </w:rPr>
        <w:t>Step 3</w:t>
      </w:r>
      <w:r>
        <w:rPr>
          <w:rFonts w:ascii="Times New Roman" w:hAnsi="Times New Roman" w:cs="Times New Roman"/>
          <w:sz w:val="24"/>
          <w:szCs w:val="24"/>
        </w:rPr>
        <w:t>)</w:t>
      </w:r>
    </w:p>
    <w:p w:rsidR="00304CB2" w:rsidRPr="00D30F42" w:rsidRDefault="00304CB2" w:rsidP="00304CB2">
      <w:pPr>
        <w:pStyle w:val="NoSpacing"/>
        <w:numPr>
          <w:ilvl w:val="0"/>
          <w:numId w:val="21"/>
        </w:numPr>
        <w:spacing w:line="360" w:lineRule="auto"/>
        <w:jc w:val="both"/>
        <w:rPr>
          <w:rFonts w:ascii="Times New Roman" w:hAnsi="Times New Roman" w:cs="Times New Roman"/>
          <w:sz w:val="24"/>
          <w:szCs w:val="24"/>
        </w:rPr>
      </w:pPr>
      <w:r w:rsidRPr="00D30F42">
        <w:rPr>
          <w:rFonts w:ascii="Times New Roman" w:hAnsi="Times New Roman" w:cs="Times New Roman"/>
          <w:sz w:val="24"/>
          <w:szCs w:val="24"/>
        </w:rPr>
        <w:t>Model Sharing and Reliance</w:t>
      </w:r>
    </w:p>
    <w:p w:rsidR="00304CB2" w:rsidRPr="00D30F42" w:rsidRDefault="00304CB2" w:rsidP="00304CB2">
      <w:pPr>
        <w:pStyle w:val="NoSpacing"/>
        <w:numPr>
          <w:ilvl w:val="0"/>
          <w:numId w:val="21"/>
        </w:numPr>
        <w:spacing w:line="360" w:lineRule="auto"/>
        <w:jc w:val="both"/>
        <w:rPr>
          <w:rFonts w:ascii="Times New Roman" w:hAnsi="Times New Roman" w:cs="Times New Roman"/>
          <w:sz w:val="24"/>
          <w:szCs w:val="24"/>
        </w:rPr>
      </w:pPr>
      <w:r w:rsidRPr="00D30F42">
        <w:rPr>
          <w:rFonts w:ascii="Times New Roman" w:hAnsi="Times New Roman" w:cs="Times New Roman"/>
          <w:sz w:val="24"/>
          <w:szCs w:val="24"/>
        </w:rPr>
        <w:t>Interoperability</w:t>
      </w:r>
    </w:p>
    <w:p w:rsidR="00304CB2" w:rsidRPr="00D30F42" w:rsidRDefault="00304CB2" w:rsidP="00304CB2">
      <w:pPr>
        <w:pStyle w:val="NoSpacing"/>
        <w:numPr>
          <w:ilvl w:val="0"/>
          <w:numId w:val="21"/>
        </w:numPr>
        <w:spacing w:line="360" w:lineRule="auto"/>
        <w:jc w:val="both"/>
        <w:rPr>
          <w:rFonts w:ascii="Times New Roman" w:hAnsi="Times New Roman" w:cs="Times New Roman"/>
          <w:sz w:val="24"/>
          <w:szCs w:val="24"/>
        </w:rPr>
      </w:pPr>
      <w:r w:rsidRPr="00D30F42">
        <w:rPr>
          <w:rFonts w:ascii="Times New Roman" w:hAnsi="Times New Roman" w:cs="Times New Roman"/>
          <w:sz w:val="24"/>
          <w:szCs w:val="24"/>
        </w:rPr>
        <w:t>Model Management</w:t>
      </w:r>
    </w:p>
    <w:p w:rsidR="00304CB2" w:rsidRPr="00D30F42" w:rsidRDefault="00304CB2" w:rsidP="00304CB2">
      <w:pPr>
        <w:pStyle w:val="NoSpacing"/>
        <w:numPr>
          <w:ilvl w:val="0"/>
          <w:numId w:val="21"/>
        </w:numPr>
        <w:spacing w:line="360" w:lineRule="auto"/>
        <w:jc w:val="both"/>
        <w:rPr>
          <w:rFonts w:ascii="Times New Roman" w:hAnsi="Times New Roman" w:cs="Times New Roman"/>
          <w:sz w:val="24"/>
          <w:szCs w:val="24"/>
        </w:rPr>
      </w:pPr>
      <w:r w:rsidRPr="00D30F42">
        <w:rPr>
          <w:rFonts w:ascii="Times New Roman" w:hAnsi="Times New Roman" w:cs="Times New Roman"/>
          <w:sz w:val="24"/>
          <w:szCs w:val="24"/>
        </w:rPr>
        <w:t>Intellectual Property Rights</w:t>
      </w:r>
    </w:p>
    <w:p w:rsidR="00834B4E" w:rsidRDefault="00834B4E" w:rsidP="00304CB2">
      <w:pPr>
        <w:spacing w:line="360" w:lineRule="auto"/>
        <w:jc w:val="both"/>
        <w:rPr>
          <w:rFonts w:ascii="Times New Roman" w:hAnsi="Times New Roman" w:cs="Times New Roman"/>
          <w:sz w:val="24"/>
          <w:szCs w:val="24"/>
        </w:rPr>
      </w:pPr>
    </w:p>
    <w:p w:rsidR="00834B4E" w:rsidRDefault="00834B4E">
      <w:pPr>
        <w:rPr>
          <w:rFonts w:ascii="Times New Roman" w:hAnsi="Times New Roman" w:cs="Times New Roman"/>
          <w:sz w:val="24"/>
          <w:szCs w:val="24"/>
        </w:rPr>
      </w:pPr>
      <w:r>
        <w:rPr>
          <w:rFonts w:ascii="Times New Roman" w:hAnsi="Times New Roman" w:cs="Times New Roman"/>
          <w:sz w:val="24"/>
          <w:szCs w:val="24"/>
        </w:rPr>
        <w:br w:type="page"/>
      </w:r>
    </w:p>
    <w:p w:rsidR="00304CB2"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lastRenderedPageBreak/>
        <w:t>Typical contracts can be used</w:t>
      </w:r>
      <w:r>
        <w:rPr>
          <w:rFonts w:ascii="Times New Roman" w:hAnsi="Times New Roman" w:cs="Times New Roman"/>
          <w:sz w:val="24"/>
          <w:szCs w:val="24"/>
        </w:rPr>
        <w:t xml:space="preserve"> on BIM projects</w:t>
      </w:r>
      <w:r w:rsidRPr="00067B49">
        <w:rPr>
          <w:rFonts w:ascii="Times New Roman" w:hAnsi="Times New Roman" w:cs="Times New Roman"/>
          <w:sz w:val="24"/>
          <w:szCs w:val="24"/>
        </w:rPr>
        <w:t xml:space="preserve">, but should be edited to include the items mentioned above as necessary.   </w:t>
      </w:r>
      <w:r>
        <w:rPr>
          <w:rFonts w:ascii="Times New Roman" w:hAnsi="Times New Roman" w:cs="Times New Roman"/>
          <w:sz w:val="24"/>
          <w:szCs w:val="24"/>
        </w:rPr>
        <w:t>Please refer to the following contract attachments addressing BIM implementation on a project:</w:t>
      </w:r>
    </w:p>
    <w:p w:rsidR="00304CB2" w:rsidRPr="005B465B" w:rsidRDefault="00304CB2" w:rsidP="00304CB2">
      <w:pPr>
        <w:pStyle w:val="NoSpacing"/>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AIA </w:t>
      </w:r>
      <w:r w:rsidRPr="00067B49">
        <w:rPr>
          <w:rFonts w:ascii="Times New Roman" w:hAnsi="Times New Roman" w:cs="Times New Roman"/>
          <w:sz w:val="24"/>
          <w:szCs w:val="24"/>
        </w:rPr>
        <w:t>On-Site Project Representation scope of services document: B207-2008</w:t>
      </w:r>
    </w:p>
    <w:p w:rsidR="00304CB2" w:rsidRDefault="00304CB2" w:rsidP="00304CB2">
      <w:pPr>
        <w:pStyle w:val="NoSpacing"/>
        <w:numPr>
          <w:ilvl w:val="0"/>
          <w:numId w:val="20"/>
        </w:numPr>
        <w:spacing w:line="360" w:lineRule="auto"/>
        <w:jc w:val="both"/>
        <w:rPr>
          <w:rFonts w:ascii="Times New Roman" w:hAnsi="Times New Roman" w:cs="Times New Roman"/>
          <w:sz w:val="24"/>
          <w:szCs w:val="24"/>
        </w:rPr>
      </w:pPr>
      <w:r w:rsidRPr="005B465B">
        <w:rPr>
          <w:rFonts w:ascii="Times New Roman" w:hAnsi="Times New Roman" w:cs="Times New Roman"/>
          <w:sz w:val="24"/>
          <w:szCs w:val="24"/>
        </w:rPr>
        <w:t>AIA E202-2008: BIM Protocol Exhibit. This document addresses</w:t>
      </w:r>
      <w:r>
        <w:rPr>
          <w:rFonts w:ascii="Times New Roman" w:hAnsi="Times New Roman" w:cs="Times New Roman"/>
          <w:sz w:val="24"/>
          <w:szCs w:val="24"/>
        </w:rPr>
        <w:t xml:space="preserve"> the development of a model throughout a project.</w:t>
      </w:r>
    </w:p>
    <w:p w:rsidR="00304CB2" w:rsidRPr="005B465B" w:rsidRDefault="00304CB2" w:rsidP="00304CB2">
      <w:pPr>
        <w:pStyle w:val="NoSpacing"/>
        <w:numPr>
          <w:ilvl w:val="0"/>
          <w:numId w:val="20"/>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AIA Document E201-2007: Digital Data Protocol Exhibit</w:t>
      </w:r>
    </w:p>
    <w:p w:rsidR="00304CB2" w:rsidRDefault="00304CB2" w:rsidP="00304CB2">
      <w:pPr>
        <w:pStyle w:val="NoSpacing"/>
        <w:numPr>
          <w:ilvl w:val="0"/>
          <w:numId w:val="20"/>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 xml:space="preserve">ConsensusDOCS 301 BIM Addendum. This document </w:t>
      </w:r>
      <w:r>
        <w:rPr>
          <w:rFonts w:ascii="Times New Roman" w:hAnsi="Times New Roman" w:cs="Times New Roman"/>
          <w:sz w:val="24"/>
          <w:szCs w:val="24"/>
        </w:rPr>
        <w:t>addresses</w:t>
      </w:r>
      <w:r w:rsidRPr="00067B49">
        <w:rPr>
          <w:rFonts w:ascii="Times New Roman" w:hAnsi="Times New Roman" w:cs="Times New Roman"/>
          <w:sz w:val="24"/>
          <w:szCs w:val="24"/>
        </w:rPr>
        <w:t xml:space="preserve"> the risk management of a BIM design process.</w:t>
      </w:r>
    </w:p>
    <w:p w:rsidR="00304CB2" w:rsidRDefault="00304CB2" w:rsidP="00304CB2">
      <w:pPr>
        <w:pStyle w:val="NoSpacing"/>
        <w:numPr>
          <w:ilvl w:val="0"/>
          <w:numId w:val="20"/>
        </w:numPr>
        <w:spacing w:line="360" w:lineRule="auto"/>
        <w:jc w:val="both"/>
        <w:rPr>
          <w:rFonts w:ascii="Times New Roman" w:hAnsi="Times New Roman" w:cs="Times New Roman"/>
          <w:sz w:val="24"/>
          <w:szCs w:val="24"/>
        </w:rPr>
      </w:pPr>
      <w:r w:rsidRPr="00B0557C">
        <w:rPr>
          <w:rFonts w:ascii="Times New Roman" w:hAnsi="Times New Roman" w:cs="Times New Roman"/>
          <w:sz w:val="24"/>
          <w:szCs w:val="24"/>
        </w:rPr>
        <w:t>ConsensusDOCS 200.2: Electronic Communications Protocol Addendum</w:t>
      </w:r>
    </w:p>
    <w:p w:rsidR="00304CB2" w:rsidRPr="00AD2FD1" w:rsidRDefault="00304CB2" w:rsidP="00304CB2">
      <w:pPr>
        <w:pStyle w:val="NoSpacing"/>
        <w:spacing w:line="360" w:lineRule="auto"/>
        <w:jc w:val="both"/>
        <w:rPr>
          <w:rFonts w:ascii="Times New Roman" w:hAnsi="Times New Roman" w:cs="Times New Roman"/>
          <w:sz w:val="24"/>
          <w:szCs w:val="24"/>
        </w:rPr>
      </w:pPr>
    </w:p>
    <w:p w:rsidR="00304CB2" w:rsidRDefault="00554433" w:rsidP="00554433">
      <w:pPr>
        <w:pStyle w:val="NoSpacing"/>
        <w:numPr>
          <w:ilvl w:val="1"/>
          <w:numId w:val="113"/>
        </w:numPr>
        <w:jc w:val="both"/>
        <w:outlineLvl w:val="1"/>
        <w:rPr>
          <w:rFonts w:ascii="Times New Roman" w:hAnsi="Times New Roman" w:cs="Times New Roman"/>
          <w:b/>
          <w:sz w:val="26"/>
          <w:szCs w:val="26"/>
        </w:rPr>
      </w:pPr>
      <w:bookmarkStart w:id="28" w:name="_Toc229538610"/>
      <w:bookmarkStart w:id="29" w:name="_Toc229812059"/>
      <w:bookmarkStart w:id="30" w:name="_Toc227983051"/>
      <w:r>
        <w:rPr>
          <w:rFonts w:ascii="Times New Roman" w:hAnsi="Times New Roman" w:cs="Times New Roman"/>
          <w:b/>
          <w:sz w:val="26"/>
          <w:szCs w:val="26"/>
        </w:rPr>
        <w:t xml:space="preserve"> </w:t>
      </w:r>
      <w:r w:rsidR="004F0CA4">
        <w:rPr>
          <w:rFonts w:ascii="Times New Roman" w:hAnsi="Times New Roman" w:cs="Times New Roman"/>
          <w:b/>
          <w:sz w:val="26"/>
          <w:szCs w:val="26"/>
        </w:rPr>
        <w:t xml:space="preserve"> </w:t>
      </w:r>
      <w:r w:rsidR="00304CB2">
        <w:rPr>
          <w:rFonts w:ascii="Times New Roman" w:hAnsi="Times New Roman" w:cs="Times New Roman"/>
          <w:b/>
          <w:sz w:val="26"/>
          <w:szCs w:val="26"/>
        </w:rPr>
        <w:t>Organizational Roles and Responsibilities</w:t>
      </w:r>
      <w:bookmarkEnd w:id="28"/>
      <w:bookmarkEnd w:id="29"/>
    </w:p>
    <w:p w:rsidR="00304CB2" w:rsidRPr="00746CCC" w:rsidRDefault="00304CB2" w:rsidP="00304CB2">
      <w:pPr>
        <w:pStyle w:val="NoSpacing"/>
        <w:ind w:left="525"/>
        <w:jc w:val="both"/>
        <w:outlineLvl w:val="1"/>
        <w:rPr>
          <w:rFonts w:ascii="Times New Roman" w:hAnsi="Times New Roman" w:cs="Times New Roman"/>
          <w:b/>
          <w:sz w:val="26"/>
          <w:szCs w:val="26"/>
        </w:rPr>
      </w:pPr>
    </w:p>
    <w:p w:rsidR="00304CB2" w:rsidRDefault="00304CB2" w:rsidP="00554433">
      <w:pPr>
        <w:pStyle w:val="NoSpacing"/>
        <w:numPr>
          <w:ilvl w:val="2"/>
          <w:numId w:val="113"/>
        </w:numPr>
        <w:jc w:val="both"/>
        <w:outlineLvl w:val="2"/>
        <w:rPr>
          <w:rFonts w:ascii="Times New Roman" w:hAnsi="Times New Roman" w:cs="Times New Roman"/>
          <w:b/>
          <w:sz w:val="26"/>
          <w:szCs w:val="26"/>
        </w:rPr>
      </w:pPr>
      <w:bookmarkStart w:id="31" w:name="_Toc229538611"/>
      <w:bookmarkStart w:id="32" w:name="_Toc229812060"/>
      <w:r>
        <w:rPr>
          <w:rFonts w:ascii="Times New Roman" w:hAnsi="Times New Roman" w:cs="Times New Roman"/>
          <w:b/>
          <w:sz w:val="26"/>
          <w:szCs w:val="26"/>
        </w:rPr>
        <w:t>Define the roles of each organization along with responsibilities</w:t>
      </w:r>
      <w:bookmarkEnd w:id="30"/>
      <w:bookmarkEnd w:id="31"/>
      <w:bookmarkEnd w:id="32"/>
    </w:p>
    <w:p w:rsidR="00304CB2" w:rsidRPr="00746CCC" w:rsidRDefault="00304CB2" w:rsidP="00304CB2">
      <w:pPr>
        <w:pStyle w:val="NoSpacing"/>
        <w:ind w:left="720"/>
        <w:jc w:val="both"/>
        <w:outlineLvl w:val="2"/>
        <w:rPr>
          <w:rFonts w:ascii="Times New Roman" w:hAnsi="Times New Roman" w:cs="Times New Roman"/>
          <w:b/>
          <w:sz w:val="26"/>
          <w:szCs w:val="26"/>
        </w:rPr>
      </w:pPr>
    </w:p>
    <w:p w:rsidR="00304CB2" w:rsidRPr="00067B49" w:rsidRDefault="00304CB2" w:rsidP="00304CB2">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At a minimum, the c</w:t>
      </w:r>
      <w:r w:rsidRPr="00067B49">
        <w:rPr>
          <w:rFonts w:ascii="Times New Roman" w:hAnsi="Times New Roman" w:cs="Times New Roman"/>
          <w:sz w:val="24"/>
          <w:szCs w:val="24"/>
        </w:rPr>
        <w:t xml:space="preserve">ore BIM collaboration team </w:t>
      </w:r>
      <w:r>
        <w:rPr>
          <w:rFonts w:ascii="Times New Roman" w:hAnsi="Times New Roman" w:cs="Times New Roman"/>
          <w:sz w:val="24"/>
          <w:szCs w:val="24"/>
        </w:rPr>
        <w:t>should consist</w:t>
      </w:r>
      <w:r w:rsidRPr="00067B49">
        <w:rPr>
          <w:rFonts w:ascii="Times New Roman" w:hAnsi="Times New Roman" w:cs="Times New Roman"/>
          <w:sz w:val="24"/>
          <w:szCs w:val="24"/>
        </w:rPr>
        <w:t xml:space="preserve"> of:</w:t>
      </w:r>
    </w:p>
    <w:p w:rsidR="00304CB2" w:rsidRPr="00067B49" w:rsidRDefault="00304CB2" w:rsidP="00304CB2">
      <w:pPr>
        <w:pStyle w:val="NoSpacing"/>
        <w:numPr>
          <w:ilvl w:val="0"/>
          <w:numId w:val="17"/>
        </w:numPr>
        <w:spacing w:after="240"/>
        <w:jc w:val="both"/>
        <w:rPr>
          <w:rFonts w:ascii="Times New Roman" w:hAnsi="Times New Roman" w:cs="Times New Roman"/>
          <w:sz w:val="24"/>
          <w:szCs w:val="24"/>
        </w:rPr>
      </w:pPr>
      <w:r w:rsidRPr="00067B49">
        <w:rPr>
          <w:rFonts w:ascii="Times New Roman" w:hAnsi="Times New Roman" w:cs="Times New Roman"/>
          <w:sz w:val="24"/>
          <w:szCs w:val="24"/>
        </w:rPr>
        <w:t>Designer/Architect</w:t>
      </w:r>
    </w:p>
    <w:p w:rsidR="00304CB2" w:rsidRPr="00067B49" w:rsidRDefault="00304CB2" w:rsidP="00304CB2">
      <w:pPr>
        <w:pStyle w:val="NoSpacing"/>
        <w:numPr>
          <w:ilvl w:val="0"/>
          <w:numId w:val="17"/>
        </w:numPr>
        <w:spacing w:after="240"/>
        <w:jc w:val="both"/>
        <w:rPr>
          <w:rFonts w:ascii="Times New Roman" w:hAnsi="Times New Roman" w:cs="Times New Roman"/>
          <w:sz w:val="24"/>
          <w:szCs w:val="24"/>
        </w:rPr>
      </w:pPr>
      <w:r w:rsidRPr="00067B49">
        <w:rPr>
          <w:rFonts w:ascii="Times New Roman" w:hAnsi="Times New Roman" w:cs="Times New Roman"/>
          <w:sz w:val="24"/>
          <w:szCs w:val="24"/>
        </w:rPr>
        <w:t>Structural Engineer</w:t>
      </w:r>
    </w:p>
    <w:p w:rsidR="00304CB2" w:rsidRPr="00067B49" w:rsidRDefault="00304CB2" w:rsidP="00304CB2">
      <w:pPr>
        <w:pStyle w:val="NoSpacing"/>
        <w:numPr>
          <w:ilvl w:val="0"/>
          <w:numId w:val="17"/>
        </w:numPr>
        <w:spacing w:after="240"/>
        <w:jc w:val="both"/>
        <w:rPr>
          <w:rFonts w:ascii="Times New Roman" w:hAnsi="Times New Roman" w:cs="Times New Roman"/>
          <w:sz w:val="24"/>
          <w:szCs w:val="24"/>
        </w:rPr>
      </w:pPr>
      <w:r w:rsidRPr="00067B49">
        <w:rPr>
          <w:rFonts w:ascii="Times New Roman" w:hAnsi="Times New Roman" w:cs="Times New Roman"/>
          <w:sz w:val="24"/>
          <w:szCs w:val="24"/>
        </w:rPr>
        <w:t>Mechanical Engineer</w:t>
      </w:r>
    </w:p>
    <w:p w:rsidR="00304CB2" w:rsidRPr="00067B49" w:rsidRDefault="00304CB2" w:rsidP="00304CB2">
      <w:pPr>
        <w:pStyle w:val="NoSpacing"/>
        <w:numPr>
          <w:ilvl w:val="0"/>
          <w:numId w:val="17"/>
        </w:numPr>
        <w:spacing w:after="240"/>
        <w:jc w:val="both"/>
        <w:rPr>
          <w:rFonts w:ascii="Times New Roman" w:hAnsi="Times New Roman" w:cs="Times New Roman"/>
          <w:sz w:val="24"/>
          <w:szCs w:val="24"/>
        </w:rPr>
      </w:pPr>
      <w:r w:rsidRPr="00067B49">
        <w:rPr>
          <w:rFonts w:ascii="Times New Roman" w:hAnsi="Times New Roman" w:cs="Times New Roman"/>
          <w:sz w:val="24"/>
          <w:szCs w:val="24"/>
        </w:rPr>
        <w:t>Electrical Engineer</w:t>
      </w:r>
    </w:p>
    <w:p w:rsidR="00304CB2" w:rsidRPr="00067B49" w:rsidRDefault="00304CB2" w:rsidP="00304CB2">
      <w:pPr>
        <w:pStyle w:val="NoSpacing"/>
        <w:numPr>
          <w:ilvl w:val="0"/>
          <w:numId w:val="17"/>
        </w:numPr>
        <w:spacing w:after="240"/>
        <w:jc w:val="both"/>
        <w:rPr>
          <w:rFonts w:ascii="Times New Roman" w:hAnsi="Times New Roman" w:cs="Times New Roman"/>
          <w:sz w:val="24"/>
          <w:szCs w:val="24"/>
        </w:rPr>
      </w:pPr>
      <w:r w:rsidRPr="00067B49">
        <w:rPr>
          <w:rFonts w:ascii="Times New Roman" w:hAnsi="Times New Roman" w:cs="Times New Roman"/>
          <w:sz w:val="24"/>
          <w:szCs w:val="24"/>
        </w:rPr>
        <w:t>Civil Engineer</w:t>
      </w:r>
    </w:p>
    <w:p w:rsidR="00304CB2" w:rsidRPr="00067B49" w:rsidRDefault="00304CB2" w:rsidP="00304CB2">
      <w:pPr>
        <w:pStyle w:val="NoSpacing"/>
        <w:numPr>
          <w:ilvl w:val="0"/>
          <w:numId w:val="17"/>
        </w:numPr>
        <w:spacing w:after="240"/>
        <w:jc w:val="both"/>
        <w:rPr>
          <w:rFonts w:ascii="Times New Roman" w:hAnsi="Times New Roman" w:cs="Times New Roman"/>
          <w:sz w:val="24"/>
          <w:szCs w:val="24"/>
        </w:rPr>
      </w:pPr>
      <w:r w:rsidRPr="00067B49">
        <w:rPr>
          <w:rFonts w:ascii="Times New Roman" w:hAnsi="Times New Roman" w:cs="Times New Roman"/>
          <w:sz w:val="24"/>
          <w:szCs w:val="24"/>
        </w:rPr>
        <w:t>Others/Consultants</w:t>
      </w:r>
    </w:p>
    <w:p w:rsidR="00304CB2" w:rsidRPr="00067B49" w:rsidRDefault="00304CB2" w:rsidP="00304CB2">
      <w:pPr>
        <w:pStyle w:val="NoSpacing"/>
        <w:numPr>
          <w:ilvl w:val="0"/>
          <w:numId w:val="17"/>
        </w:numPr>
        <w:spacing w:after="240"/>
        <w:jc w:val="both"/>
        <w:rPr>
          <w:rFonts w:ascii="Times New Roman" w:hAnsi="Times New Roman" w:cs="Times New Roman"/>
          <w:sz w:val="24"/>
          <w:szCs w:val="24"/>
        </w:rPr>
      </w:pPr>
      <w:r w:rsidRPr="00067B49">
        <w:rPr>
          <w:rFonts w:ascii="Times New Roman" w:hAnsi="Times New Roman" w:cs="Times New Roman"/>
          <w:sz w:val="24"/>
          <w:szCs w:val="24"/>
        </w:rPr>
        <w:t>General Contractor</w:t>
      </w:r>
    </w:p>
    <w:p w:rsidR="00304CB2" w:rsidRPr="00067B49" w:rsidRDefault="00304CB2" w:rsidP="00304CB2">
      <w:pPr>
        <w:pStyle w:val="NoSpacing"/>
        <w:numPr>
          <w:ilvl w:val="0"/>
          <w:numId w:val="17"/>
        </w:numPr>
        <w:spacing w:after="240"/>
        <w:jc w:val="both"/>
        <w:rPr>
          <w:rFonts w:ascii="Times New Roman" w:hAnsi="Times New Roman" w:cs="Times New Roman"/>
          <w:sz w:val="24"/>
          <w:szCs w:val="24"/>
        </w:rPr>
      </w:pPr>
      <w:r w:rsidRPr="00067B49">
        <w:rPr>
          <w:rFonts w:ascii="Times New Roman" w:hAnsi="Times New Roman" w:cs="Times New Roman"/>
          <w:sz w:val="24"/>
          <w:szCs w:val="24"/>
        </w:rPr>
        <w:t>Subcontractors</w:t>
      </w:r>
    </w:p>
    <w:p w:rsidR="00304CB2" w:rsidRPr="00935C77" w:rsidRDefault="00304CB2" w:rsidP="00304CB2">
      <w:pPr>
        <w:pStyle w:val="NoSpacing"/>
        <w:numPr>
          <w:ilvl w:val="0"/>
          <w:numId w:val="17"/>
        </w:numPr>
        <w:spacing w:after="240"/>
        <w:jc w:val="both"/>
        <w:rPr>
          <w:rFonts w:ascii="Times New Roman" w:hAnsi="Times New Roman" w:cs="Times New Roman"/>
          <w:sz w:val="24"/>
          <w:szCs w:val="24"/>
        </w:rPr>
      </w:pPr>
      <w:r w:rsidRPr="00067B49">
        <w:rPr>
          <w:rFonts w:ascii="Times New Roman" w:hAnsi="Times New Roman" w:cs="Times New Roman"/>
          <w:sz w:val="24"/>
          <w:szCs w:val="24"/>
        </w:rPr>
        <w:t>Fabricators/Suppliers</w:t>
      </w:r>
    </w:p>
    <w:p w:rsidR="00304CB2" w:rsidRPr="0029554D" w:rsidRDefault="00304CB2" w:rsidP="00304CB2">
      <w:pPr>
        <w:spacing w:after="240" w:line="360" w:lineRule="auto"/>
        <w:jc w:val="both"/>
        <w:rPr>
          <w:rFonts w:ascii="Times New Roman" w:hAnsi="Times New Roman" w:cs="Times New Roman"/>
          <w:sz w:val="24"/>
          <w:szCs w:val="24"/>
        </w:rPr>
      </w:pPr>
      <w:r w:rsidRPr="00067B49">
        <w:rPr>
          <w:rFonts w:ascii="Times New Roman" w:hAnsi="Times New Roman" w:cs="Times New Roman"/>
          <w:sz w:val="24"/>
          <w:szCs w:val="24"/>
        </w:rPr>
        <w:t xml:space="preserve">This core BIM team </w:t>
      </w:r>
      <w:r>
        <w:rPr>
          <w:rFonts w:ascii="Times New Roman" w:hAnsi="Times New Roman" w:cs="Times New Roman"/>
          <w:sz w:val="24"/>
          <w:szCs w:val="24"/>
        </w:rPr>
        <w:t>has the following responsibilities</w:t>
      </w:r>
      <w:r w:rsidRPr="00067B49">
        <w:rPr>
          <w:rFonts w:ascii="Times New Roman" w:hAnsi="Times New Roman" w:cs="Times New Roman"/>
          <w:sz w:val="24"/>
          <w:szCs w:val="24"/>
        </w:rPr>
        <w:t>:</w:t>
      </w:r>
    </w:p>
    <w:p w:rsidR="00304CB2" w:rsidRPr="00067B49" w:rsidRDefault="00304CB2" w:rsidP="00304CB2">
      <w:pPr>
        <w:pStyle w:val="NoSpacing"/>
        <w:numPr>
          <w:ilvl w:val="0"/>
          <w:numId w:val="18"/>
        </w:numPr>
        <w:spacing w:after="240"/>
        <w:jc w:val="both"/>
        <w:rPr>
          <w:rFonts w:ascii="Times New Roman" w:hAnsi="Times New Roman" w:cs="Times New Roman"/>
          <w:sz w:val="24"/>
          <w:szCs w:val="24"/>
        </w:rPr>
      </w:pPr>
      <w:r w:rsidRPr="00067B49">
        <w:rPr>
          <w:rFonts w:ascii="Times New Roman" w:hAnsi="Times New Roman" w:cs="Times New Roman"/>
          <w:sz w:val="24"/>
          <w:szCs w:val="24"/>
        </w:rPr>
        <w:t>Communicate the BIM vision to the entire project team</w:t>
      </w:r>
    </w:p>
    <w:p w:rsidR="00304CB2" w:rsidRPr="00067B49" w:rsidRDefault="00304CB2" w:rsidP="00304CB2">
      <w:pPr>
        <w:pStyle w:val="NoSpacing"/>
        <w:numPr>
          <w:ilvl w:val="0"/>
          <w:numId w:val="18"/>
        </w:numPr>
        <w:spacing w:after="240"/>
        <w:jc w:val="both"/>
        <w:rPr>
          <w:rFonts w:ascii="Times New Roman" w:hAnsi="Times New Roman" w:cs="Times New Roman"/>
          <w:sz w:val="24"/>
          <w:szCs w:val="24"/>
        </w:rPr>
      </w:pPr>
      <w:r w:rsidRPr="00067B49">
        <w:rPr>
          <w:rFonts w:ascii="Times New Roman" w:hAnsi="Times New Roman" w:cs="Times New Roman"/>
          <w:sz w:val="24"/>
          <w:szCs w:val="24"/>
        </w:rPr>
        <w:lastRenderedPageBreak/>
        <w:t>Assign BIM tasks to the team members</w:t>
      </w:r>
    </w:p>
    <w:p w:rsidR="00304CB2" w:rsidRPr="00067B49" w:rsidRDefault="00304CB2" w:rsidP="00304CB2">
      <w:pPr>
        <w:pStyle w:val="NoSpacing"/>
        <w:numPr>
          <w:ilvl w:val="0"/>
          <w:numId w:val="18"/>
        </w:numPr>
        <w:spacing w:after="240"/>
        <w:jc w:val="both"/>
        <w:rPr>
          <w:rFonts w:ascii="Times New Roman" w:hAnsi="Times New Roman" w:cs="Times New Roman"/>
          <w:sz w:val="24"/>
          <w:szCs w:val="24"/>
        </w:rPr>
      </w:pPr>
      <w:r w:rsidRPr="00067B49">
        <w:rPr>
          <w:rFonts w:ascii="Times New Roman" w:hAnsi="Times New Roman" w:cs="Times New Roman"/>
          <w:sz w:val="24"/>
          <w:szCs w:val="24"/>
        </w:rPr>
        <w:t>Set expectations and metrics (RM)</w:t>
      </w:r>
    </w:p>
    <w:p w:rsidR="00304CB2" w:rsidRPr="00067B49" w:rsidRDefault="00304CB2" w:rsidP="00304CB2">
      <w:pPr>
        <w:pStyle w:val="NoSpacing"/>
        <w:numPr>
          <w:ilvl w:val="0"/>
          <w:numId w:val="18"/>
        </w:numPr>
        <w:spacing w:after="240"/>
        <w:jc w:val="both"/>
        <w:rPr>
          <w:rFonts w:ascii="Times New Roman" w:hAnsi="Times New Roman" w:cs="Times New Roman"/>
          <w:sz w:val="24"/>
          <w:szCs w:val="24"/>
        </w:rPr>
      </w:pPr>
      <w:r w:rsidRPr="00067B49">
        <w:rPr>
          <w:rFonts w:ascii="Times New Roman" w:hAnsi="Times New Roman" w:cs="Times New Roman"/>
          <w:sz w:val="24"/>
          <w:szCs w:val="24"/>
        </w:rPr>
        <w:t>Arrange weekly or bi-weekly meetings</w:t>
      </w:r>
    </w:p>
    <w:p w:rsidR="00304CB2" w:rsidRPr="00067B49" w:rsidRDefault="00304CB2" w:rsidP="00304CB2">
      <w:pPr>
        <w:pStyle w:val="NoSpacing"/>
        <w:numPr>
          <w:ilvl w:val="0"/>
          <w:numId w:val="18"/>
        </w:numPr>
        <w:spacing w:after="240"/>
        <w:jc w:val="both"/>
        <w:rPr>
          <w:rFonts w:ascii="Times New Roman" w:hAnsi="Times New Roman" w:cs="Times New Roman"/>
          <w:sz w:val="24"/>
          <w:szCs w:val="24"/>
        </w:rPr>
      </w:pPr>
      <w:r w:rsidRPr="00067B49">
        <w:rPr>
          <w:rFonts w:ascii="Times New Roman" w:hAnsi="Times New Roman" w:cs="Times New Roman"/>
          <w:sz w:val="24"/>
          <w:szCs w:val="24"/>
        </w:rPr>
        <w:t>Define agenda and progress reports</w:t>
      </w:r>
    </w:p>
    <w:p w:rsidR="00304CB2" w:rsidRPr="00067B49" w:rsidRDefault="00304CB2" w:rsidP="00304CB2">
      <w:pPr>
        <w:pStyle w:val="NoSpacing"/>
        <w:numPr>
          <w:ilvl w:val="0"/>
          <w:numId w:val="18"/>
        </w:numPr>
        <w:spacing w:after="240"/>
        <w:jc w:val="both"/>
        <w:rPr>
          <w:rFonts w:ascii="Times New Roman" w:hAnsi="Times New Roman" w:cs="Times New Roman"/>
          <w:sz w:val="24"/>
          <w:szCs w:val="24"/>
        </w:rPr>
      </w:pPr>
      <w:r w:rsidRPr="00067B49">
        <w:rPr>
          <w:rFonts w:ascii="Times New Roman" w:hAnsi="Times New Roman" w:cs="Times New Roman"/>
          <w:sz w:val="24"/>
          <w:szCs w:val="24"/>
        </w:rPr>
        <w:t>Agree on the BIM implementation process</w:t>
      </w:r>
    </w:p>
    <w:p w:rsidR="00304CB2" w:rsidRPr="00067B49" w:rsidRDefault="00304CB2" w:rsidP="00304CB2">
      <w:pPr>
        <w:pStyle w:val="NoSpacing"/>
        <w:numPr>
          <w:ilvl w:val="0"/>
          <w:numId w:val="18"/>
        </w:numPr>
        <w:spacing w:after="240"/>
        <w:jc w:val="both"/>
        <w:rPr>
          <w:rFonts w:ascii="Times New Roman" w:hAnsi="Times New Roman" w:cs="Times New Roman"/>
          <w:sz w:val="24"/>
          <w:szCs w:val="24"/>
        </w:rPr>
      </w:pPr>
      <w:r w:rsidRPr="00067B49">
        <w:rPr>
          <w:rFonts w:ascii="Times New Roman" w:hAnsi="Times New Roman" w:cs="Times New Roman"/>
          <w:sz w:val="24"/>
          <w:szCs w:val="24"/>
        </w:rPr>
        <w:t>Set up the schedule and milestones</w:t>
      </w:r>
    </w:p>
    <w:p w:rsidR="00304CB2" w:rsidRPr="0029554D" w:rsidRDefault="00304CB2" w:rsidP="00304CB2">
      <w:pPr>
        <w:pStyle w:val="NoSpacing"/>
        <w:numPr>
          <w:ilvl w:val="0"/>
          <w:numId w:val="18"/>
        </w:numPr>
        <w:spacing w:after="240"/>
        <w:jc w:val="both"/>
        <w:rPr>
          <w:rFonts w:ascii="Times New Roman" w:hAnsi="Times New Roman" w:cs="Times New Roman"/>
          <w:sz w:val="24"/>
          <w:szCs w:val="24"/>
        </w:rPr>
      </w:pPr>
      <w:r w:rsidRPr="00067B49">
        <w:rPr>
          <w:rFonts w:ascii="Times New Roman" w:hAnsi="Times New Roman" w:cs="Times New Roman"/>
          <w:sz w:val="24"/>
          <w:szCs w:val="24"/>
        </w:rPr>
        <w:t>Agree on the quality control and assurance of the model</w:t>
      </w:r>
    </w:p>
    <w:p w:rsidR="00304CB2" w:rsidRDefault="00304CB2" w:rsidP="00304CB2">
      <w:pPr>
        <w:spacing w:after="240" w:line="360" w:lineRule="auto"/>
        <w:jc w:val="both"/>
        <w:rPr>
          <w:rFonts w:ascii="Times New Roman" w:hAnsi="Times New Roman" w:cs="Times New Roman"/>
          <w:sz w:val="24"/>
          <w:szCs w:val="24"/>
        </w:rPr>
      </w:pPr>
      <w:r w:rsidRPr="0029554D">
        <w:rPr>
          <w:rFonts w:ascii="Times New Roman" w:hAnsi="Times New Roman" w:cs="Times New Roman"/>
          <w:sz w:val="24"/>
          <w:szCs w:val="24"/>
        </w:rPr>
        <w:t xml:space="preserve">After the core BIM collaboration team is assigned, based on experience of team members, a BIM Manager for the project is chosen; which is usually the designer, general contractor or main subcontractor i.e. mechanical. </w:t>
      </w:r>
    </w:p>
    <w:p w:rsidR="00304CB2" w:rsidRPr="00067B49" w:rsidRDefault="00304CB2" w:rsidP="00304CB2">
      <w:pPr>
        <w:spacing w:after="240" w:line="360" w:lineRule="auto"/>
        <w:jc w:val="both"/>
        <w:rPr>
          <w:rFonts w:ascii="Times New Roman" w:hAnsi="Times New Roman" w:cs="Times New Roman"/>
          <w:sz w:val="24"/>
          <w:szCs w:val="24"/>
        </w:rPr>
      </w:pPr>
      <w:r w:rsidRPr="00067B49">
        <w:rPr>
          <w:rFonts w:ascii="Times New Roman" w:hAnsi="Times New Roman" w:cs="Times New Roman"/>
          <w:sz w:val="24"/>
          <w:szCs w:val="24"/>
        </w:rPr>
        <w:t>BIM Manager has the following responsibilities:</w:t>
      </w:r>
    </w:p>
    <w:p w:rsidR="00304CB2" w:rsidRPr="00067B49" w:rsidRDefault="00304CB2" w:rsidP="00304CB2">
      <w:pPr>
        <w:pStyle w:val="NoSpacing"/>
        <w:numPr>
          <w:ilvl w:val="0"/>
          <w:numId w:val="19"/>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Communicate the BIM vision</w:t>
      </w:r>
      <w:r>
        <w:rPr>
          <w:rFonts w:ascii="Times New Roman" w:hAnsi="Times New Roman" w:cs="Times New Roman"/>
          <w:sz w:val="24"/>
          <w:szCs w:val="24"/>
        </w:rPr>
        <w:t xml:space="preserve"> to the core BIM team</w:t>
      </w:r>
    </w:p>
    <w:p w:rsidR="00304CB2" w:rsidRPr="00067B49" w:rsidRDefault="00304CB2" w:rsidP="00304CB2">
      <w:pPr>
        <w:pStyle w:val="NoSpacing"/>
        <w:numPr>
          <w:ilvl w:val="0"/>
          <w:numId w:val="19"/>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Organize training for internal staff</w:t>
      </w:r>
    </w:p>
    <w:p w:rsidR="00304CB2" w:rsidRPr="00067B49" w:rsidRDefault="00304CB2" w:rsidP="00304CB2">
      <w:pPr>
        <w:pStyle w:val="NoSpacing"/>
        <w:numPr>
          <w:ilvl w:val="0"/>
          <w:numId w:val="19"/>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Main point of contact for BIM troubleshooting and addressing issues</w:t>
      </w:r>
    </w:p>
    <w:p w:rsidR="00304CB2" w:rsidRPr="00067B49" w:rsidRDefault="00304CB2" w:rsidP="00304CB2">
      <w:pPr>
        <w:pStyle w:val="NoSpacing"/>
        <w:numPr>
          <w:ilvl w:val="0"/>
          <w:numId w:val="19"/>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Manage the BIM implementation process</w:t>
      </w:r>
    </w:p>
    <w:p w:rsidR="00304CB2" w:rsidRPr="00067B49" w:rsidRDefault="00304CB2" w:rsidP="00304CB2">
      <w:pPr>
        <w:pStyle w:val="NoSpacing"/>
        <w:numPr>
          <w:ilvl w:val="0"/>
          <w:numId w:val="19"/>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Schedule the weekly meetings</w:t>
      </w:r>
    </w:p>
    <w:p w:rsidR="00304CB2" w:rsidRPr="00067B49" w:rsidRDefault="00304CB2" w:rsidP="00304CB2">
      <w:pPr>
        <w:pStyle w:val="NoSpacing"/>
        <w:numPr>
          <w:ilvl w:val="0"/>
          <w:numId w:val="19"/>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Facilitate the information/data exchange</w:t>
      </w:r>
    </w:p>
    <w:p w:rsidR="00304CB2" w:rsidRPr="00067B49" w:rsidRDefault="00304CB2" w:rsidP="00304CB2">
      <w:pPr>
        <w:pStyle w:val="NoSpacing"/>
        <w:numPr>
          <w:ilvl w:val="0"/>
          <w:numId w:val="19"/>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Generate conflict resolution reports</w:t>
      </w:r>
    </w:p>
    <w:p w:rsidR="00304CB2" w:rsidRDefault="00304CB2" w:rsidP="00304CB2">
      <w:pPr>
        <w:pStyle w:val="NoSpacing"/>
        <w:numPr>
          <w:ilvl w:val="0"/>
          <w:numId w:val="19"/>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Manage and maintain the BIM model</w:t>
      </w:r>
    </w:p>
    <w:p w:rsidR="00304CB2" w:rsidRDefault="00304CB2" w:rsidP="00304CB2">
      <w:pPr>
        <w:pStyle w:val="NoSpacing"/>
        <w:numPr>
          <w:ilvl w:val="0"/>
          <w:numId w:val="19"/>
        </w:numPr>
        <w:spacing w:line="360" w:lineRule="auto"/>
        <w:jc w:val="both"/>
        <w:rPr>
          <w:rFonts w:ascii="Times New Roman" w:hAnsi="Times New Roman" w:cs="Times New Roman"/>
          <w:sz w:val="24"/>
          <w:szCs w:val="24"/>
        </w:rPr>
      </w:pPr>
      <w:r w:rsidRPr="00B0557C">
        <w:rPr>
          <w:rFonts w:ascii="Times New Roman" w:hAnsi="Times New Roman" w:cs="Times New Roman"/>
          <w:sz w:val="24"/>
          <w:szCs w:val="24"/>
        </w:rPr>
        <w:t>Quality control of the model or engage 3</w:t>
      </w:r>
      <w:r w:rsidRPr="00B0557C">
        <w:rPr>
          <w:rFonts w:ascii="Times New Roman" w:hAnsi="Times New Roman" w:cs="Times New Roman"/>
          <w:sz w:val="24"/>
          <w:szCs w:val="24"/>
          <w:vertAlign w:val="superscript"/>
        </w:rPr>
        <w:t>rd</w:t>
      </w:r>
      <w:r w:rsidRPr="00B0557C">
        <w:rPr>
          <w:rFonts w:ascii="Times New Roman" w:hAnsi="Times New Roman" w:cs="Times New Roman"/>
          <w:sz w:val="24"/>
          <w:szCs w:val="24"/>
        </w:rPr>
        <w:t xml:space="preserve"> independent party (RM)</w:t>
      </w:r>
    </w:p>
    <w:p w:rsidR="00304CB2" w:rsidRDefault="00304CB2" w:rsidP="00304CB2">
      <w:pPr>
        <w:rPr>
          <w:rFonts w:ascii="Times New Roman" w:hAnsi="Times New Roman" w:cs="Times New Roman"/>
          <w:sz w:val="24"/>
          <w:szCs w:val="24"/>
        </w:rPr>
      </w:pPr>
    </w:p>
    <w:p w:rsidR="00304CB2" w:rsidRDefault="00554433" w:rsidP="00554433">
      <w:pPr>
        <w:pStyle w:val="NoSpacing"/>
        <w:numPr>
          <w:ilvl w:val="1"/>
          <w:numId w:val="113"/>
        </w:numPr>
        <w:jc w:val="both"/>
        <w:outlineLvl w:val="1"/>
        <w:rPr>
          <w:rFonts w:ascii="Times New Roman" w:hAnsi="Times New Roman" w:cs="Times New Roman"/>
          <w:b/>
          <w:sz w:val="26"/>
          <w:szCs w:val="26"/>
        </w:rPr>
      </w:pPr>
      <w:bookmarkStart w:id="33" w:name="_Toc229538612"/>
      <w:bookmarkStart w:id="34" w:name="_Toc229812061"/>
      <w:r>
        <w:rPr>
          <w:rFonts w:ascii="Times New Roman" w:hAnsi="Times New Roman" w:cs="Times New Roman"/>
          <w:b/>
          <w:sz w:val="26"/>
          <w:szCs w:val="26"/>
        </w:rPr>
        <w:t xml:space="preserve"> </w:t>
      </w:r>
      <w:r w:rsidR="004F0CA4">
        <w:rPr>
          <w:rFonts w:ascii="Times New Roman" w:hAnsi="Times New Roman" w:cs="Times New Roman"/>
          <w:b/>
          <w:sz w:val="26"/>
          <w:szCs w:val="26"/>
        </w:rPr>
        <w:t xml:space="preserve"> </w:t>
      </w:r>
      <w:r w:rsidR="00304CB2">
        <w:rPr>
          <w:rFonts w:ascii="Times New Roman" w:hAnsi="Times New Roman" w:cs="Times New Roman"/>
          <w:b/>
          <w:sz w:val="26"/>
          <w:szCs w:val="26"/>
        </w:rPr>
        <w:t>Communication Procedures</w:t>
      </w:r>
      <w:bookmarkEnd w:id="33"/>
      <w:bookmarkEnd w:id="34"/>
    </w:p>
    <w:p w:rsidR="00304CB2" w:rsidRDefault="00304CB2" w:rsidP="00304CB2">
      <w:pPr>
        <w:pStyle w:val="NoSpacing"/>
        <w:ind w:left="525"/>
        <w:jc w:val="both"/>
        <w:outlineLvl w:val="1"/>
        <w:rPr>
          <w:rFonts w:ascii="Times New Roman" w:hAnsi="Times New Roman" w:cs="Times New Roman"/>
          <w:b/>
          <w:sz w:val="26"/>
          <w:szCs w:val="26"/>
        </w:rPr>
      </w:pPr>
    </w:p>
    <w:p w:rsidR="00304CB2" w:rsidRDefault="00304CB2" w:rsidP="00554433">
      <w:pPr>
        <w:pStyle w:val="NoSpacing"/>
        <w:numPr>
          <w:ilvl w:val="2"/>
          <w:numId w:val="113"/>
        </w:numPr>
        <w:jc w:val="both"/>
        <w:outlineLvl w:val="2"/>
        <w:rPr>
          <w:rFonts w:ascii="Times New Roman" w:hAnsi="Times New Roman" w:cs="Times New Roman"/>
          <w:b/>
          <w:sz w:val="26"/>
          <w:szCs w:val="26"/>
        </w:rPr>
      </w:pPr>
      <w:bookmarkStart w:id="35" w:name="_Toc229538613"/>
      <w:bookmarkStart w:id="36" w:name="_Toc229812062"/>
      <w:r>
        <w:rPr>
          <w:rFonts w:ascii="Times New Roman" w:hAnsi="Times New Roman" w:cs="Times New Roman"/>
          <w:b/>
          <w:sz w:val="26"/>
          <w:szCs w:val="26"/>
        </w:rPr>
        <w:t>Electronic Communication procedures</w:t>
      </w:r>
      <w:bookmarkEnd w:id="35"/>
      <w:bookmarkEnd w:id="36"/>
    </w:p>
    <w:p w:rsidR="00304CB2" w:rsidRDefault="00304CB2" w:rsidP="00304CB2">
      <w:pPr>
        <w:pStyle w:val="NoSpacing"/>
        <w:ind w:left="720"/>
        <w:jc w:val="both"/>
        <w:outlineLvl w:val="2"/>
        <w:rPr>
          <w:rFonts w:ascii="Times New Roman" w:hAnsi="Times New Roman" w:cs="Times New Roman"/>
          <w:b/>
          <w:sz w:val="26"/>
          <w:szCs w:val="26"/>
        </w:rPr>
      </w:pPr>
    </w:p>
    <w:p w:rsidR="00304CB2" w:rsidRPr="00AD2FD1" w:rsidRDefault="00304CB2" w:rsidP="00304CB2">
      <w:pPr>
        <w:spacing w:line="360" w:lineRule="auto"/>
        <w:jc w:val="both"/>
        <w:rPr>
          <w:rFonts w:ascii="Times New Roman" w:hAnsi="Times New Roman" w:cs="Times New Roman"/>
          <w:sz w:val="24"/>
          <w:szCs w:val="24"/>
        </w:rPr>
      </w:pPr>
      <w:r w:rsidRPr="00AD2FD1">
        <w:rPr>
          <w:rFonts w:ascii="Times New Roman" w:hAnsi="Times New Roman" w:cs="Times New Roman"/>
          <w:sz w:val="24"/>
          <w:szCs w:val="24"/>
        </w:rPr>
        <w:t xml:space="preserve">Communication protocol should be established between all project team members to ensure smooth collaboration. Electronic communication between stakeholders can be created, uploaded, sent out and archived through the project management system software. Copies of all the project </w:t>
      </w:r>
      <w:r w:rsidRPr="00AD2FD1">
        <w:rPr>
          <w:rFonts w:ascii="Times New Roman" w:hAnsi="Times New Roman" w:cs="Times New Roman"/>
          <w:sz w:val="24"/>
          <w:szCs w:val="24"/>
        </w:rPr>
        <w:lastRenderedPageBreak/>
        <w:t>related communication should be saved for safekeeping and future reference. Document management (file folder structure, permissions and access, folder maintenance, folder notifications, file naming convention, etc.) should also be resolved and set up at the earliest possible time (ACS).</w:t>
      </w:r>
    </w:p>
    <w:p w:rsidR="00304CB2" w:rsidRPr="00AD2FD1" w:rsidRDefault="00304CB2" w:rsidP="00304CB2">
      <w:pPr>
        <w:spacing w:line="360" w:lineRule="auto"/>
        <w:jc w:val="both"/>
        <w:rPr>
          <w:rFonts w:ascii="Times New Roman" w:hAnsi="Times New Roman" w:cs="Times New Roman"/>
          <w:sz w:val="24"/>
          <w:szCs w:val="24"/>
        </w:rPr>
      </w:pPr>
      <w:r w:rsidRPr="00AD2FD1">
        <w:rPr>
          <w:rFonts w:ascii="Times New Roman" w:hAnsi="Times New Roman" w:cs="Times New Roman"/>
          <w:sz w:val="24"/>
          <w:szCs w:val="24"/>
        </w:rPr>
        <w:t>Please refer to AIA Document E201-2007: Digital Data Protocol Exhibit and ConsensusDOCS 200.2: Electronic Communications Protocol Addendum for more information on this topic.</w:t>
      </w:r>
    </w:p>
    <w:p w:rsidR="00304CB2" w:rsidRDefault="00304CB2" w:rsidP="00554433">
      <w:pPr>
        <w:pStyle w:val="NoSpacing"/>
        <w:numPr>
          <w:ilvl w:val="2"/>
          <w:numId w:val="113"/>
        </w:numPr>
        <w:jc w:val="both"/>
        <w:outlineLvl w:val="2"/>
        <w:rPr>
          <w:rFonts w:ascii="Times New Roman" w:hAnsi="Times New Roman" w:cs="Times New Roman"/>
          <w:b/>
          <w:sz w:val="26"/>
          <w:szCs w:val="26"/>
        </w:rPr>
      </w:pPr>
      <w:bookmarkStart w:id="37" w:name="_Toc229538614"/>
      <w:bookmarkStart w:id="38" w:name="_Toc229812063"/>
      <w:bookmarkStart w:id="39" w:name="_Toc227983055"/>
      <w:r>
        <w:rPr>
          <w:rFonts w:ascii="Times New Roman" w:hAnsi="Times New Roman" w:cs="Times New Roman"/>
          <w:b/>
          <w:sz w:val="26"/>
          <w:szCs w:val="26"/>
        </w:rPr>
        <w:t>Meeting Communication Procedures</w:t>
      </w:r>
      <w:bookmarkEnd w:id="37"/>
      <w:bookmarkEnd w:id="38"/>
    </w:p>
    <w:p w:rsidR="00304CB2" w:rsidRPr="00746CCC" w:rsidRDefault="00304CB2" w:rsidP="00304CB2">
      <w:pPr>
        <w:pStyle w:val="NoSpacing"/>
        <w:ind w:left="720"/>
        <w:jc w:val="both"/>
        <w:outlineLvl w:val="2"/>
        <w:rPr>
          <w:rFonts w:ascii="Times New Roman" w:hAnsi="Times New Roman" w:cs="Times New Roman"/>
          <w:b/>
          <w:sz w:val="26"/>
          <w:szCs w:val="26"/>
        </w:rPr>
      </w:pPr>
    </w:p>
    <w:p w:rsidR="00304CB2" w:rsidRPr="00067B49" w:rsidRDefault="00304CB2" w:rsidP="00304CB2">
      <w:pPr>
        <w:spacing w:line="360" w:lineRule="auto"/>
        <w:jc w:val="both"/>
        <w:rPr>
          <w:rFonts w:ascii="Times New Roman" w:hAnsi="Times New Roman" w:cs="Times New Roman"/>
          <w:sz w:val="24"/>
          <w:szCs w:val="24"/>
        </w:rPr>
      </w:pPr>
      <w:bookmarkStart w:id="40" w:name="_Toc227983056"/>
      <w:bookmarkEnd w:id="39"/>
      <w:r w:rsidRPr="00067B49">
        <w:rPr>
          <w:rFonts w:ascii="Times New Roman" w:hAnsi="Times New Roman" w:cs="Times New Roman"/>
          <w:sz w:val="24"/>
          <w:szCs w:val="24"/>
        </w:rPr>
        <w:t xml:space="preserve">After </w:t>
      </w:r>
      <w:r>
        <w:rPr>
          <w:rFonts w:ascii="Times New Roman" w:hAnsi="Times New Roman" w:cs="Times New Roman"/>
          <w:sz w:val="24"/>
          <w:szCs w:val="24"/>
        </w:rPr>
        <w:t>the electronic communication procedures have been established it is also important to define the specific meeting communication procedures, which should include</w:t>
      </w:r>
      <w:r w:rsidRPr="00067B49">
        <w:rPr>
          <w:rFonts w:ascii="Times New Roman" w:hAnsi="Times New Roman" w:cs="Times New Roman"/>
          <w:sz w:val="24"/>
          <w:szCs w:val="24"/>
        </w:rPr>
        <w:t>:</w:t>
      </w:r>
      <w:r w:rsidRPr="00067B49">
        <w:rPr>
          <w:rStyle w:val="Heading4Char"/>
          <w:rFonts w:ascii="Times New Roman" w:hAnsi="Times New Roman" w:cs="Times New Roman"/>
          <w:sz w:val="24"/>
          <w:szCs w:val="24"/>
        </w:rPr>
        <w:footnoteReference w:id="5"/>
      </w:r>
    </w:p>
    <w:p w:rsidR="00304CB2" w:rsidRPr="00067B49" w:rsidRDefault="00304CB2" w:rsidP="00304CB2">
      <w:pPr>
        <w:pStyle w:val="NoSpacing"/>
        <w:numPr>
          <w:ilvl w:val="0"/>
          <w:numId w:val="25"/>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A schedule for initial delivery of each model to the BIM Manager, and a schedule for updating each model after the coordination session.</w:t>
      </w:r>
    </w:p>
    <w:p w:rsidR="00304CB2" w:rsidRPr="00067B49" w:rsidRDefault="00304CB2" w:rsidP="00304CB2">
      <w:pPr>
        <w:pStyle w:val="NoSpacing"/>
        <w:numPr>
          <w:ilvl w:val="0"/>
          <w:numId w:val="25"/>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Procedure and protocol for the submission and approval of the model including electronic stamping.</w:t>
      </w:r>
    </w:p>
    <w:p w:rsidR="00304CB2" w:rsidRPr="00067B49" w:rsidRDefault="00304CB2" w:rsidP="00304CB2">
      <w:pPr>
        <w:pStyle w:val="NoSpacing"/>
        <w:numPr>
          <w:ilvl w:val="0"/>
          <w:numId w:val="25"/>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IT-related issues: file format to be used, file-naming and object-naming conventions, file structure, software used, and interoperability of applications.</w:t>
      </w:r>
    </w:p>
    <w:p w:rsidR="00304CB2" w:rsidRDefault="00304CB2" w:rsidP="00304CB2">
      <w:pPr>
        <w:pStyle w:val="NoSpacing"/>
        <w:numPr>
          <w:ilvl w:val="0"/>
          <w:numId w:val="25"/>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Coordination and scheduling of conflict detection and resolution procedure.</w:t>
      </w:r>
    </w:p>
    <w:p w:rsidR="00304CB2" w:rsidRPr="00AD2FD1" w:rsidRDefault="00304CB2" w:rsidP="00304CB2">
      <w:pPr>
        <w:pStyle w:val="NoSpacing"/>
        <w:spacing w:line="360" w:lineRule="auto"/>
        <w:jc w:val="both"/>
        <w:rPr>
          <w:rFonts w:ascii="Times New Roman" w:hAnsi="Times New Roman" w:cs="Times New Roman"/>
          <w:sz w:val="24"/>
          <w:szCs w:val="24"/>
        </w:rPr>
      </w:pPr>
    </w:p>
    <w:p w:rsidR="00304CB2" w:rsidRDefault="00834B4E" w:rsidP="00554433">
      <w:pPr>
        <w:pStyle w:val="NoSpacing"/>
        <w:numPr>
          <w:ilvl w:val="1"/>
          <w:numId w:val="113"/>
        </w:numPr>
        <w:jc w:val="both"/>
        <w:outlineLvl w:val="1"/>
        <w:rPr>
          <w:rFonts w:ascii="Times New Roman" w:hAnsi="Times New Roman" w:cs="Times New Roman"/>
          <w:b/>
          <w:sz w:val="26"/>
          <w:szCs w:val="26"/>
        </w:rPr>
      </w:pPr>
      <w:bookmarkStart w:id="41" w:name="_Toc229538615"/>
      <w:bookmarkStart w:id="42" w:name="_Toc229812064"/>
      <w:r>
        <w:rPr>
          <w:rFonts w:ascii="Times New Roman" w:hAnsi="Times New Roman" w:cs="Times New Roman"/>
          <w:b/>
          <w:sz w:val="26"/>
          <w:szCs w:val="26"/>
        </w:rPr>
        <w:t xml:space="preserve"> </w:t>
      </w:r>
      <w:r w:rsidR="004F0CA4">
        <w:rPr>
          <w:rFonts w:ascii="Times New Roman" w:hAnsi="Times New Roman" w:cs="Times New Roman"/>
          <w:b/>
          <w:sz w:val="26"/>
          <w:szCs w:val="26"/>
        </w:rPr>
        <w:t xml:space="preserve"> </w:t>
      </w:r>
      <w:r w:rsidR="00304CB2">
        <w:rPr>
          <w:rFonts w:ascii="Times New Roman" w:hAnsi="Times New Roman" w:cs="Times New Roman"/>
          <w:b/>
          <w:sz w:val="26"/>
          <w:szCs w:val="26"/>
        </w:rPr>
        <w:t>Technology Infrastructure Needs</w:t>
      </w:r>
      <w:bookmarkEnd w:id="41"/>
      <w:bookmarkEnd w:id="42"/>
    </w:p>
    <w:p w:rsidR="00304CB2" w:rsidRDefault="00304CB2" w:rsidP="00304CB2">
      <w:pPr>
        <w:pStyle w:val="NoSpacing"/>
        <w:ind w:left="525"/>
        <w:jc w:val="both"/>
        <w:outlineLvl w:val="1"/>
        <w:rPr>
          <w:rFonts w:ascii="Times New Roman" w:hAnsi="Times New Roman" w:cs="Times New Roman"/>
          <w:b/>
          <w:sz w:val="26"/>
          <w:szCs w:val="26"/>
        </w:rPr>
      </w:pPr>
    </w:p>
    <w:p w:rsidR="00304CB2" w:rsidRPr="00067B49"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 xml:space="preserve">All project team members who use BIM tools should have access to the appropriate hardware and software on which they were trained previously. Specific vendor’s system requirements should be referred to for more details (ACS). </w:t>
      </w:r>
      <w:r>
        <w:rPr>
          <w:rFonts w:ascii="Times New Roman" w:hAnsi="Times New Roman" w:cs="Times New Roman"/>
          <w:sz w:val="24"/>
          <w:szCs w:val="24"/>
        </w:rPr>
        <w:t>To remedy interoperability issues a</w:t>
      </w:r>
      <w:r w:rsidRPr="00067B49">
        <w:rPr>
          <w:rFonts w:ascii="Times New Roman" w:hAnsi="Times New Roman" w:cs="Times New Roman"/>
          <w:sz w:val="24"/>
          <w:szCs w:val="24"/>
        </w:rPr>
        <w:t>ll parties involved need to agree on what software will be used by architect/engineers/consultants, general contractor/construction manager and subcontractors for coordination purposes</w:t>
      </w:r>
      <w:r>
        <w:rPr>
          <w:rFonts w:ascii="Times New Roman" w:hAnsi="Times New Roman" w:cs="Times New Roman"/>
          <w:sz w:val="24"/>
          <w:szCs w:val="24"/>
        </w:rPr>
        <w:t>;</w:t>
      </w:r>
      <w:r w:rsidRPr="00067B49">
        <w:rPr>
          <w:rFonts w:ascii="Times New Roman" w:hAnsi="Times New Roman" w:cs="Times New Roman"/>
          <w:sz w:val="24"/>
          <w:szCs w:val="24"/>
        </w:rPr>
        <w:t xml:space="preserve"> and in what format the files will be saved</w:t>
      </w:r>
      <w:r>
        <w:rPr>
          <w:rFonts w:ascii="Times New Roman" w:hAnsi="Times New Roman" w:cs="Times New Roman"/>
          <w:sz w:val="24"/>
          <w:szCs w:val="24"/>
        </w:rPr>
        <w:t>.</w:t>
      </w:r>
    </w:p>
    <w:p w:rsidR="00304CB2" w:rsidRPr="00067B49"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lastRenderedPageBreak/>
        <w:t>When making software selections for some of</w:t>
      </w:r>
      <w:r>
        <w:rPr>
          <w:rFonts w:ascii="Times New Roman" w:hAnsi="Times New Roman" w:cs="Times New Roman"/>
          <w:sz w:val="24"/>
          <w:szCs w:val="24"/>
        </w:rPr>
        <w:t xml:space="preserve"> the high priority/frequency BIM</w:t>
      </w:r>
      <w:r w:rsidRPr="00067B49">
        <w:rPr>
          <w:rFonts w:ascii="Times New Roman" w:hAnsi="Times New Roman" w:cs="Times New Roman"/>
          <w:sz w:val="24"/>
          <w:szCs w:val="24"/>
        </w:rPr>
        <w:t xml:space="preserve"> uses, it is good to keep in mind the following</w:t>
      </w:r>
      <w:r>
        <w:rPr>
          <w:rFonts w:ascii="Times New Roman" w:hAnsi="Times New Roman" w:cs="Times New Roman"/>
          <w:sz w:val="24"/>
          <w:szCs w:val="24"/>
        </w:rPr>
        <w:t xml:space="preserve"> types of BIM software</w:t>
      </w:r>
      <w:r w:rsidRPr="00067B49">
        <w:rPr>
          <w:rFonts w:ascii="Times New Roman" w:hAnsi="Times New Roman" w:cs="Times New Roman"/>
          <w:sz w:val="24"/>
          <w:szCs w:val="24"/>
        </w:rPr>
        <w:t xml:space="preserve"> (ACS):</w:t>
      </w:r>
    </w:p>
    <w:p w:rsidR="00304CB2" w:rsidRPr="00067B49" w:rsidRDefault="00304CB2" w:rsidP="00304CB2">
      <w:pPr>
        <w:pStyle w:val="NoSpacing"/>
        <w:numPr>
          <w:ilvl w:val="0"/>
          <w:numId w:val="22"/>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Design Authoring: BIM authoring tool should be selected based on ability to create parametric models that can be automatically updated, linked to other models, shared with consultants or subcontractors or referenced if needed. Also BIM authoring software must be able of producing 2D drawings to satisfy contract requirements and possibly create an output file in IFC format developed by the IAI and accepted as database standard.</w:t>
      </w:r>
    </w:p>
    <w:p w:rsidR="00304CB2" w:rsidRPr="00067B49" w:rsidRDefault="00304CB2" w:rsidP="00304CB2">
      <w:pPr>
        <w:pStyle w:val="NoSpacing"/>
        <w:numPr>
          <w:ilvl w:val="0"/>
          <w:numId w:val="22"/>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3D Design Coordination: Software being able to combine multiple BIM files from consultants or subcontractors would need to be selected. The following file types may be used as a reference: .dwg, .dwf, .dxf, .sat, .ifc, .dgn, .prp, .prw, .ipt, .iam, and .ipf.</w:t>
      </w:r>
    </w:p>
    <w:p w:rsidR="00304CB2" w:rsidRPr="00067B49" w:rsidRDefault="00304CB2" w:rsidP="00304CB2">
      <w:pPr>
        <w:pStyle w:val="NoSpacing"/>
        <w:numPr>
          <w:ilvl w:val="0"/>
          <w:numId w:val="22"/>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Virtual Mockups: Software that can allow the owner or end users to walk through the model, look around, zoom, pan, orbit, examine, or fly through for the design review and feedback purposes.</w:t>
      </w:r>
    </w:p>
    <w:p w:rsidR="00304CB2" w:rsidRPr="00067B49" w:rsidRDefault="00304CB2" w:rsidP="00304CB2">
      <w:pPr>
        <w:pStyle w:val="NoSpacing"/>
        <w:numPr>
          <w:ilvl w:val="0"/>
          <w:numId w:val="22"/>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 xml:space="preserve">3D MEP Coordination: Software most suitable for this BIM use would be the one being able to perform interference checking/clash detection between various trades’ models and produce conflicts’ report exported either in .xls, .cvs, or.xml format. The report usually contains visual snapshot of the conflict along with additional information of clashed building components. </w:t>
      </w:r>
    </w:p>
    <w:p w:rsidR="00304CB2" w:rsidRPr="00067B49" w:rsidRDefault="00304CB2" w:rsidP="00304CB2">
      <w:pPr>
        <w:pStyle w:val="NoSpacing"/>
        <w:numPr>
          <w:ilvl w:val="0"/>
          <w:numId w:val="22"/>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Cost Estimating: Software must be able to extract quantities from the model for cost estimating purposes or integrate with estimating programs or cost databases. Also the quantity takeoff data needs to be exported to .xls, .csc, or .xml file format.</w:t>
      </w:r>
    </w:p>
    <w:p w:rsidR="00304CB2" w:rsidRPr="002D4014" w:rsidRDefault="00304CB2" w:rsidP="00304CB2">
      <w:pPr>
        <w:pStyle w:val="NoSpacing"/>
        <w:numPr>
          <w:ilvl w:val="0"/>
          <w:numId w:val="22"/>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 xml:space="preserve">4D Phasing or Modeling: 4D software needs to enable adding of the construction or phasing schedule to the model and provide visual progression of construction for the purpose of review and feedback. </w:t>
      </w:r>
    </w:p>
    <w:p w:rsidR="00304CB2" w:rsidRPr="00AD2FD1" w:rsidRDefault="00304CB2" w:rsidP="00304CB2">
      <w:pPr>
        <w:spacing w:line="240" w:lineRule="auto"/>
        <w:jc w:val="both"/>
        <w:outlineLvl w:val="1"/>
        <w:rPr>
          <w:rFonts w:ascii="Times New Roman" w:hAnsi="Times New Roman" w:cs="Times New Roman"/>
          <w:b/>
          <w:sz w:val="26"/>
          <w:szCs w:val="26"/>
        </w:rPr>
      </w:pPr>
    </w:p>
    <w:p w:rsidR="00304CB2" w:rsidRDefault="00834B4E" w:rsidP="00554433">
      <w:pPr>
        <w:pStyle w:val="NoSpacing"/>
        <w:numPr>
          <w:ilvl w:val="1"/>
          <w:numId w:val="113"/>
        </w:numPr>
        <w:jc w:val="both"/>
        <w:outlineLvl w:val="1"/>
        <w:rPr>
          <w:rFonts w:ascii="Times New Roman" w:hAnsi="Times New Roman" w:cs="Times New Roman"/>
          <w:b/>
          <w:sz w:val="26"/>
          <w:szCs w:val="26"/>
        </w:rPr>
      </w:pPr>
      <w:bookmarkStart w:id="43" w:name="_Toc229538616"/>
      <w:bookmarkStart w:id="44" w:name="_Toc229812065"/>
      <w:bookmarkEnd w:id="40"/>
      <w:r>
        <w:rPr>
          <w:rFonts w:ascii="Times New Roman" w:hAnsi="Times New Roman" w:cs="Times New Roman"/>
          <w:b/>
          <w:sz w:val="26"/>
          <w:szCs w:val="26"/>
        </w:rPr>
        <w:t xml:space="preserve">  </w:t>
      </w:r>
      <w:r w:rsidR="00304CB2">
        <w:rPr>
          <w:rFonts w:ascii="Times New Roman" w:hAnsi="Times New Roman" w:cs="Times New Roman"/>
          <w:b/>
          <w:sz w:val="26"/>
          <w:szCs w:val="26"/>
        </w:rPr>
        <w:t>Model Set-up and Quality Control</w:t>
      </w:r>
      <w:bookmarkEnd w:id="43"/>
      <w:bookmarkEnd w:id="44"/>
    </w:p>
    <w:p w:rsidR="00304CB2" w:rsidRDefault="00304CB2" w:rsidP="00304CB2">
      <w:pPr>
        <w:pStyle w:val="NoSpacing"/>
        <w:ind w:left="525"/>
        <w:jc w:val="both"/>
        <w:outlineLvl w:val="1"/>
        <w:rPr>
          <w:rFonts w:ascii="Times New Roman" w:hAnsi="Times New Roman" w:cs="Times New Roman"/>
          <w:b/>
          <w:sz w:val="26"/>
          <w:szCs w:val="26"/>
        </w:rPr>
      </w:pPr>
    </w:p>
    <w:p w:rsidR="00304CB2" w:rsidRDefault="00304CB2" w:rsidP="00554433">
      <w:pPr>
        <w:pStyle w:val="NoSpacing"/>
        <w:numPr>
          <w:ilvl w:val="2"/>
          <w:numId w:val="113"/>
        </w:numPr>
        <w:jc w:val="both"/>
        <w:outlineLvl w:val="2"/>
        <w:rPr>
          <w:rFonts w:ascii="Times New Roman" w:hAnsi="Times New Roman" w:cs="Times New Roman"/>
          <w:b/>
          <w:sz w:val="26"/>
          <w:szCs w:val="26"/>
        </w:rPr>
      </w:pPr>
      <w:bookmarkStart w:id="45" w:name="_Toc229538617"/>
      <w:bookmarkStart w:id="46" w:name="_Toc229812066"/>
      <w:r>
        <w:rPr>
          <w:rFonts w:ascii="Times New Roman" w:hAnsi="Times New Roman" w:cs="Times New Roman"/>
          <w:b/>
          <w:sz w:val="26"/>
          <w:szCs w:val="26"/>
        </w:rPr>
        <w:t>Model Set-up</w:t>
      </w:r>
      <w:bookmarkEnd w:id="45"/>
      <w:bookmarkEnd w:id="46"/>
    </w:p>
    <w:p w:rsidR="00304CB2" w:rsidRDefault="00304CB2" w:rsidP="00304CB2">
      <w:pPr>
        <w:pStyle w:val="NoSpacing"/>
        <w:ind w:left="720"/>
        <w:jc w:val="both"/>
        <w:outlineLvl w:val="2"/>
        <w:rPr>
          <w:rFonts w:ascii="Times New Roman" w:hAnsi="Times New Roman" w:cs="Times New Roman"/>
          <w:b/>
          <w:sz w:val="26"/>
          <w:szCs w:val="26"/>
        </w:rPr>
      </w:pPr>
    </w:p>
    <w:p w:rsidR="00304CB2" w:rsidRPr="00067B49"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lastRenderedPageBreak/>
        <w:t>After agreeing on electronic communication procedures and technology infrastructure needs, the BIM core team also needs to reach consensus on how the model is set-up, organized, communicated and controlled. The following topics are of utmost importance:</w:t>
      </w:r>
    </w:p>
    <w:p w:rsidR="00304CB2" w:rsidRPr="00067B49" w:rsidRDefault="00304CB2" w:rsidP="00304CB2">
      <w:pPr>
        <w:pStyle w:val="NoSpacing"/>
        <w:numPr>
          <w:ilvl w:val="0"/>
          <w:numId w:val="23"/>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Origin and reference points: control point location 0, 0, 0</w:t>
      </w:r>
    </w:p>
    <w:p w:rsidR="00304CB2" w:rsidRPr="00067B49" w:rsidRDefault="00304CB2" w:rsidP="00304CB2">
      <w:pPr>
        <w:pStyle w:val="NoSpacing"/>
        <w:numPr>
          <w:ilvl w:val="0"/>
          <w:numId w:val="23"/>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Project zoning: standard floor plan sectioned up into zones or areas</w:t>
      </w:r>
    </w:p>
    <w:p w:rsidR="00304CB2" w:rsidRPr="00067B49" w:rsidRDefault="00304CB2" w:rsidP="00304CB2">
      <w:pPr>
        <w:pStyle w:val="NoSpacing"/>
        <w:numPr>
          <w:ilvl w:val="0"/>
          <w:numId w:val="23"/>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File naming structure: naming convention for all subcontractors/trades</w:t>
      </w:r>
    </w:p>
    <w:p w:rsidR="00304CB2" w:rsidRPr="00067B49" w:rsidRDefault="00304CB2" w:rsidP="00304CB2">
      <w:pPr>
        <w:pStyle w:val="NoSpacing"/>
        <w:numPr>
          <w:ilvl w:val="0"/>
          <w:numId w:val="23"/>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FTP site or alike: all electronic files hosted on this site</w:t>
      </w:r>
    </w:p>
    <w:p w:rsidR="00304CB2" w:rsidRPr="00067B49" w:rsidRDefault="00304CB2" w:rsidP="00304CB2">
      <w:pPr>
        <w:pStyle w:val="NoSpacing"/>
        <w:numPr>
          <w:ilvl w:val="0"/>
          <w:numId w:val="23"/>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File scale: scale used throughout the project</w:t>
      </w:r>
    </w:p>
    <w:p w:rsidR="00304CB2" w:rsidRPr="00067B49" w:rsidRDefault="00304CB2" w:rsidP="00304CB2">
      <w:pPr>
        <w:pStyle w:val="NoSpacing"/>
        <w:numPr>
          <w:ilvl w:val="0"/>
          <w:numId w:val="23"/>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Accuracy: agree on the accuracy and tolerances before start of the modeling</w:t>
      </w:r>
    </w:p>
    <w:p w:rsidR="00304CB2" w:rsidRPr="00067B49" w:rsidRDefault="00304CB2" w:rsidP="00304CB2">
      <w:pPr>
        <w:pStyle w:val="NoSpacing"/>
        <w:numPr>
          <w:ilvl w:val="0"/>
          <w:numId w:val="23"/>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Layering: agree on the layering naming system to be same for all trades involved</w:t>
      </w:r>
    </w:p>
    <w:p w:rsidR="00304CB2" w:rsidRPr="00067B49" w:rsidRDefault="00304CB2" w:rsidP="00304CB2">
      <w:pPr>
        <w:pStyle w:val="NoSpacing"/>
        <w:numPr>
          <w:ilvl w:val="0"/>
          <w:numId w:val="23"/>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Changes to electronic files: all changes should be noted and marked with a cloud/bubble</w:t>
      </w:r>
    </w:p>
    <w:p w:rsidR="00304CB2" w:rsidRPr="00067B49" w:rsidRDefault="00304CB2" w:rsidP="00304CB2">
      <w:pPr>
        <w:pStyle w:val="NoSpacing"/>
        <w:numPr>
          <w:ilvl w:val="0"/>
          <w:numId w:val="23"/>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Hardcopies and signoff: agree on layouts, fonts, etc and require signoff by designers/trades</w:t>
      </w:r>
    </w:p>
    <w:p w:rsidR="00304CB2" w:rsidRPr="00067B49"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It is good to keep in mind that BIM models might not be easily interchangeable between BIM software packages at this point in time. The vendors are currently working on remedying this interoperability issue between different BIM software (RM). For this purpose, Industry Foundation Class (IFC) file format was created by the International Alliance for Interoperability (IAI). For more information on this and other file formats, please refer to NIST General Buildings Information Handover Guide (Fallon and Palmer, 2007).</w:t>
      </w:r>
    </w:p>
    <w:p w:rsidR="00304CB2" w:rsidRPr="00AD2FD1" w:rsidRDefault="00304CB2" w:rsidP="00304CB2">
      <w:pPr>
        <w:spacing w:line="360" w:lineRule="auto"/>
        <w:jc w:val="both"/>
        <w:rPr>
          <w:rFonts w:ascii="Times New Roman" w:hAnsi="Times New Roman" w:cs="Times New Roman"/>
          <w:sz w:val="24"/>
          <w:szCs w:val="24"/>
        </w:rPr>
      </w:pPr>
      <w:r>
        <w:rPr>
          <w:rFonts w:ascii="Times New Roman" w:hAnsi="Times New Roman" w:cs="Times New Roman"/>
          <w:sz w:val="24"/>
          <w:szCs w:val="24"/>
        </w:rPr>
        <w:t>L</w:t>
      </w:r>
      <w:r w:rsidRPr="00067B49">
        <w:rPr>
          <w:rFonts w:ascii="Times New Roman" w:hAnsi="Times New Roman" w:cs="Times New Roman"/>
          <w:sz w:val="24"/>
          <w:szCs w:val="24"/>
        </w:rPr>
        <w:t>ately</w:t>
      </w:r>
      <w:r>
        <w:rPr>
          <w:rFonts w:ascii="Times New Roman" w:hAnsi="Times New Roman" w:cs="Times New Roman"/>
          <w:sz w:val="24"/>
          <w:szCs w:val="24"/>
        </w:rPr>
        <w:t>,</w:t>
      </w:r>
      <w:r w:rsidRPr="00067B49">
        <w:rPr>
          <w:rFonts w:ascii="Times New Roman" w:hAnsi="Times New Roman" w:cs="Times New Roman"/>
          <w:sz w:val="24"/>
          <w:szCs w:val="24"/>
        </w:rPr>
        <w:t xml:space="preserve"> </w:t>
      </w:r>
      <w:r>
        <w:rPr>
          <w:rFonts w:ascii="Times New Roman" w:hAnsi="Times New Roman" w:cs="Times New Roman"/>
          <w:sz w:val="24"/>
          <w:szCs w:val="24"/>
        </w:rPr>
        <w:t>some g</w:t>
      </w:r>
      <w:r w:rsidRPr="00067B49">
        <w:rPr>
          <w:rFonts w:ascii="Times New Roman" w:hAnsi="Times New Roman" w:cs="Times New Roman"/>
          <w:sz w:val="24"/>
          <w:szCs w:val="24"/>
        </w:rPr>
        <w:t>overnmental agencies are requiring Industry Foundation Class (IFC) file format for their submittals. The General Services Administration (GSA) is specifically asking for IFC deliverables for spatial program validation for all projects since year 2007 (RM).</w:t>
      </w:r>
    </w:p>
    <w:p w:rsidR="00304CB2" w:rsidRDefault="00304CB2" w:rsidP="00554433">
      <w:pPr>
        <w:pStyle w:val="NoSpacing"/>
        <w:numPr>
          <w:ilvl w:val="2"/>
          <w:numId w:val="113"/>
        </w:numPr>
        <w:jc w:val="both"/>
        <w:outlineLvl w:val="2"/>
        <w:rPr>
          <w:rFonts w:ascii="Times New Roman" w:hAnsi="Times New Roman" w:cs="Times New Roman"/>
          <w:b/>
          <w:sz w:val="26"/>
          <w:szCs w:val="26"/>
        </w:rPr>
      </w:pPr>
      <w:bookmarkStart w:id="47" w:name="_Toc229538618"/>
      <w:bookmarkStart w:id="48" w:name="_Toc229812067"/>
      <w:r>
        <w:rPr>
          <w:rFonts w:ascii="Times New Roman" w:hAnsi="Times New Roman" w:cs="Times New Roman"/>
          <w:b/>
          <w:sz w:val="26"/>
          <w:szCs w:val="26"/>
        </w:rPr>
        <w:t>Model Quality Control</w:t>
      </w:r>
      <w:bookmarkEnd w:id="47"/>
      <w:bookmarkEnd w:id="48"/>
    </w:p>
    <w:p w:rsidR="00304CB2" w:rsidRDefault="00304CB2" w:rsidP="00304CB2">
      <w:pPr>
        <w:pStyle w:val="NoSpacing"/>
        <w:ind w:left="720"/>
        <w:jc w:val="both"/>
        <w:outlineLvl w:val="2"/>
        <w:rPr>
          <w:rFonts w:ascii="Times New Roman" w:hAnsi="Times New Roman" w:cs="Times New Roman"/>
          <w:b/>
          <w:sz w:val="26"/>
          <w:szCs w:val="26"/>
        </w:rPr>
      </w:pPr>
    </w:p>
    <w:p w:rsidR="00304CB2" w:rsidRPr="00067B49"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 xml:space="preserve">In order to assure model quality in every project phase, control procedures need to be set in place. Each of the models created during project progression and development needs to be pre-planned considering model content, level of detail, format and responsible party for updates, quality and distribution of the model to all the parties involved in the coordination efforts. Each of the parties contributing to the BIM model should have a responsible person or Model Manager </w:t>
      </w:r>
      <w:r w:rsidRPr="00067B49">
        <w:rPr>
          <w:rFonts w:ascii="Times New Roman" w:hAnsi="Times New Roman" w:cs="Times New Roman"/>
          <w:sz w:val="24"/>
          <w:szCs w:val="24"/>
        </w:rPr>
        <w:lastRenderedPageBreak/>
        <w:t xml:space="preserve">to handle the model. Model Managers, as part of the core BIM team, are in charge of participating in design reviews and coordination sessions along with taking care of all the issues that might arise with keeping the model updated, accurate and comprehensive (ACS). </w:t>
      </w:r>
    </w:p>
    <w:p w:rsidR="00304CB2" w:rsidRPr="00067B49"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 xml:space="preserve">Quality control and assurance of deliverables need to be accomplished at each design review, coordination meeting or milestone. The AEC CADD and the National Building Information </w:t>
      </w:r>
      <w:r>
        <w:rPr>
          <w:rFonts w:ascii="Times New Roman" w:hAnsi="Times New Roman" w:cs="Times New Roman"/>
          <w:sz w:val="24"/>
          <w:szCs w:val="24"/>
        </w:rPr>
        <w:t>Model Standards can be used as</w:t>
      </w:r>
      <w:r w:rsidRPr="00067B49">
        <w:rPr>
          <w:rFonts w:ascii="Times New Roman" w:hAnsi="Times New Roman" w:cs="Times New Roman"/>
          <w:sz w:val="24"/>
          <w:szCs w:val="24"/>
        </w:rPr>
        <w:t xml:space="preserve"> reference for appropriate quality control and assurance. Corrupt information or corrupt files need to be further investigated and prevented in the future (RM). </w:t>
      </w:r>
    </w:p>
    <w:p w:rsidR="00304CB2" w:rsidRPr="00067B49"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The BIM Manager is in charge of checking all the electronic files against drawing library files using the standard checker utility within BIM authoring software or 3</w:t>
      </w:r>
      <w:r w:rsidRPr="00067B49">
        <w:rPr>
          <w:rFonts w:ascii="Times New Roman" w:hAnsi="Times New Roman" w:cs="Times New Roman"/>
          <w:sz w:val="24"/>
          <w:szCs w:val="24"/>
          <w:vertAlign w:val="superscript"/>
        </w:rPr>
        <w:t>rd</w:t>
      </w:r>
      <w:r w:rsidRPr="00067B49">
        <w:rPr>
          <w:rFonts w:ascii="Times New Roman" w:hAnsi="Times New Roman" w:cs="Times New Roman"/>
          <w:sz w:val="24"/>
          <w:szCs w:val="24"/>
        </w:rPr>
        <w:t xml:space="preserve"> party software. The deliverable needs to comply with AEC CADD standards considering proper family, parts, dimension style, line style, text style, levels and other standards. Design or model interferences must also be checked within each discipline and between various disciplines in coordination models. Navigator along with Conflict Detection software should be very valuable at this instance (RM). </w:t>
      </w:r>
    </w:p>
    <w:p w:rsidR="00304CB2" w:rsidRPr="00067B49"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 xml:space="preserve">Designers and consultants both are in charge of performing quality control checks of their design, dataset and model properties before submitting their deliverables. Documentation confirming that quality check was performed can be part of each submittal or BIM report. BIM Manager should be the final instance to confirm quality of the model after the revisions were made (RM). </w:t>
      </w:r>
    </w:p>
    <w:p w:rsidR="00304CB2" w:rsidRPr="00067B49"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There are a few types of checks that should be performed to assure model quality (RM):</w:t>
      </w:r>
    </w:p>
    <w:p w:rsidR="00304CB2" w:rsidRPr="00067B49" w:rsidRDefault="00304CB2" w:rsidP="00304CB2">
      <w:pPr>
        <w:pStyle w:val="NoSpacing"/>
        <w:numPr>
          <w:ilvl w:val="0"/>
          <w:numId w:val="24"/>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Visual Check: ensure there are no unintended model components and the design intent has been followed by using navigation software.</w:t>
      </w:r>
    </w:p>
    <w:p w:rsidR="00304CB2" w:rsidRPr="00067B49" w:rsidRDefault="00304CB2" w:rsidP="00304CB2">
      <w:pPr>
        <w:pStyle w:val="NoSpacing"/>
        <w:numPr>
          <w:ilvl w:val="0"/>
          <w:numId w:val="24"/>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Interference Check: detect problems in the model where two building components are clashing by using Navigator along with Conflict Detection software.</w:t>
      </w:r>
    </w:p>
    <w:p w:rsidR="00304CB2" w:rsidRPr="00067B49" w:rsidRDefault="00304CB2" w:rsidP="00304CB2">
      <w:pPr>
        <w:pStyle w:val="NoSpacing"/>
        <w:numPr>
          <w:ilvl w:val="0"/>
          <w:numId w:val="24"/>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Standards Check: ensure the BIM and AEC CADD Standard have been followed (fonts, dimensions, line styles, levels, etc) by using standards checker tool with BIM authoring software or 3</w:t>
      </w:r>
      <w:r w:rsidRPr="00067B49">
        <w:rPr>
          <w:rFonts w:ascii="Times New Roman" w:hAnsi="Times New Roman" w:cs="Times New Roman"/>
          <w:sz w:val="24"/>
          <w:szCs w:val="24"/>
          <w:vertAlign w:val="superscript"/>
        </w:rPr>
        <w:t>rd</w:t>
      </w:r>
      <w:r w:rsidRPr="00067B49">
        <w:rPr>
          <w:rFonts w:ascii="Times New Roman" w:hAnsi="Times New Roman" w:cs="Times New Roman"/>
          <w:sz w:val="24"/>
          <w:szCs w:val="24"/>
        </w:rPr>
        <w:t xml:space="preserve"> party software.</w:t>
      </w:r>
    </w:p>
    <w:p w:rsidR="00304CB2" w:rsidRPr="00067B49" w:rsidRDefault="00304CB2" w:rsidP="00304CB2">
      <w:pPr>
        <w:pStyle w:val="NoSpacing"/>
        <w:numPr>
          <w:ilvl w:val="0"/>
          <w:numId w:val="24"/>
        </w:num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lastRenderedPageBreak/>
        <w:t>Element Validation: ensure that the dataset has no undefined or incorrectly defined elements by using the validation tool within the BIM authoring software or 3</w:t>
      </w:r>
      <w:r w:rsidRPr="00067B49">
        <w:rPr>
          <w:rFonts w:ascii="Times New Roman" w:hAnsi="Times New Roman" w:cs="Times New Roman"/>
          <w:sz w:val="24"/>
          <w:szCs w:val="24"/>
          <w:vertAlign w:val="superscript"/>
        </w:rPr>
        <w:t>rd</w:t>
      </w:r>
      <w:r w:rsidRPr="00067B49">
        <w:rPr>
          <w:rFonts w:ascii="Times New Roman" w:hAnsi="Times New Roman" w:cs="Times New Roman"/>
          <w:sz w:val="24"/>
          <w:szCs w:val="24"/>
        </w:rPr>
        <w:t xml:space="preserve"> party software.</w:t>
      </w:r>
    </w:p>
    <w:p w:rsidR="00304CB2"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 xml:space="preserve">The BIM Manager should make sure that the proper protocol for quality control/assurance of the BIM models has been followed before accepting submittals and model revisions (RM). </w:t>
      </w:r>
    </w:p>
    <w:p w:rsidR="00304CB2" w:rsidRDefault="00304CB2" w:rsidP="00304CB2">
      <w:pPr>
        <w:rPr>
          <w:rFonts w:ascii="Times New Roman" w:hAnsi="Times New Roman" w:cs="Times New Roman"/>
          <w:sz w:val="24"/>
          <w:szCs w:val="24"/>
        </w:rPr>
      </w:pPr>
    </w:p>
    <w:p w:rsidR="00304CB2" w:rsidRDefault="00834B4E" w:rsidP="00554433">
      <w:pPr>
        <w:pStyle w:val="NoSpacing"/>
        <w:numPr>
          <w:ilvl w:val="1"/>
          <w:numId w:val="113"/>
        </w:numPr>
        <w:jc w:val="both"/>
        <w:outlineLvl w:val="1"/>
        <w:rPr>
          <w:rFonts w:ascii="Times New Roman" w:hAnsi="Times New Roman" w:cs="Times New Roman"/>
          <w:b/>
          <w:sz w:val="26"/>
          <w:szCs w:val="26"/>
        </w:rPr>
      </w:pPr>
      <w:bookmarkStart w:id="49" w:name="_Toc227983041"/>
      <w:bookmarkStart w:id="50" w:name="_Toc229538619"/>
      <w:bookmarkStart w:id="51" w:name="_Toc229812068"/>
      <w:r>
        <w:rPr>
          <w:rFonts w:ascii="Times New Roman" w:hAnsi="Times New Roman" w:cs="Times New Roman"/>
          <w:b/>
          <w:sz w:val="26"/>
          <w:szCs w:val="26"/>
        </w:rPr>
        <w:t xml:space="preserve"> </w:t>
      </w:r>
      <w:r w:rsidR="00304CB2">
        <w:rPr>
          <w:rFonts w:ascii="Times New Roman" w:hAnsi="Times New Roman" w:cs="Times New Roman"/>
          <w:b/>
          <w:sz w:val="26"/>
          <w:szCs w:val="26"/>
        </w:rPr>
        <w:t>Project Reference Information</w:t>
      </w:r>
      <w:bookmarkEnd w:id="49"/>
      <w:bookmarkEnd w:id="50"/>
      <w:bookmarkEnd w:id="51"/>
    </w:p>
    <w:p w:rsidR="00304CB2" w:rsidRDefault="00304CB2" w:rsidP="00304CB2">
      <w:pPr>
        <w:pStyle w:val="NoSpacing"/>
        <w:ind w:left="525"/>
        <w:jc w:val="both"/>
        <w:outlineLvl w:val="1"/>
        <w:rPr>
          <w:rFonts w:ascii="Times New Roman" w:hAnsi="Times New Roman" w:cs="Times New Roman"/>
          <w:b/>
          <w:sz w:val="26"/>
          <w:szCs w:val="26"/>
        </w:rPr>
      </w:pPr>
    </w:p>
    <w:p w:rsidR="00304CB2" w:rsidRDefault="00304CB2" w:rsidP="00554433">
      <w:pPr>
        <w:pStyle w:val="NoSpacing"/>
        <w:numPr>
          <w:ilvl w:val="2"/>
          <w:numId w:val="113"/>
        </w:numPr>
        <w:jc w:val="both"/>
        <w:outlineLvl w:val="2"/>
        <w:rPr>
          <w:rFonts w:ascii="Times New Roman" w:hAnsi="Times New Roman" w:cs="Times New Roman"/>
          <w:b/>
          <w:sz w:val="26"/>
          <w:szCs w:val="26"/>
        </w:rPr>
      </w:pPr>
      <w:bookmarkStart w:id="52" w:name="_Toc229538620"/>
      <w:bookmarkStart w:id="53" w:name="_Toc229812069"/>
      <w:r>
        <w:rPr>
          <w:rFonts w:ascii="Times New Roman" w:hAnsi="Times New Roman" w:cs="Times New Roman"/>
          <w:b/>
          <w:sz w:val="26"/>
          <w:szCs w:val="26"/>
        </w:rPr>
        <w:t>Critical Project Overview Information</w:t>
      </w:r>
      <w:bookmarkEnd w:id="52"/>
      <w:bookmarkEnd w:id="53"/>
    </w:p>
    <w:p w:rsidR="00304CB2" w:rsidRDefault="00304CB2" w:rsidP="00304CB2">
      <w:pPr>
        <w:pStyle w:val="NoSpacing"/>
        <w:ind w:left="720"/>
        <w:jc w:val="both"/>
        <w:outlineLvl w:val="2"/>
        <w:rPr>
          <w:rFonts w:ascii="Times New Roman" w:hAnsi="Times New Roman" w:cs="Times New Roman"/>
          <w:b/>
          <w:sz w:val="26"/>
          <w:szCs w:val="26"/>
        </w:rPr>
      </w:pPr>
    </w:p>
    <w:p w:rsidR="00304CB2" w:rsidRPr="00067B49" w:rsidRDefault="00304CB2" w:rsidP="00304CB2">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Critical project overview information should be defined early in the BIM Execution Planning for all the</w:t>
      </w:r>
      <w:r>
        <w:rPr>
          <w:rFonts w:ascii="Times New Roman" w:hAnsi="Times New Roman" w:cs="Times New Roman"/>
          <w:sz w:val="24"/>
          <w:szCs w:val="24"/>
        </w:rPr>
        <w:t xml:space="preserve"> key team members to better organize</w:t>
      </w:r>
      <w:r w:rsidRPr="00067B49">
        <w:rPr>
          <w:rFonts w:ascii="Times New Roman" w:hAnsi="Times New Roman" w:cs="Times New Roman"/>
          <w:sz w:val="24"/>
          <w:szCs w:val="24"/>
        </w:rPr>
        <w:t xml:space="preserve"> the process. The suggested critical project overview information to be collected is the following:</w:t>
      </w:r>
    </w:p>
    <w:tbl>
      <w:tblPr>
        <w:tblStyle w:val="MediumShading1-Accent6"/>
        <w:tblW w:w="9573"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shd w:val="clear" w:color="auto" w:fill="DBE5F1" w:themeFill="accent1" w:themeFillTint="33"/>
        <w:tblLook w:val="04A0"/>
      </w:tblPr>
      <w:tblGrid>
        <w:gridCol w:w="828"/>
        <w:gridCol w:w="8745"/>
      </w:tblGrid>
      <w:tr w:rsidR="00304CB2" w:rsidRPr="00067B49" w:rsidTr="009A4FA9">
        <w:trPr>
          <w:cnfStyle w:val="100000000000"/>
          <w:trHeight w:val="664"/>
        </w:trPr>
        <w:tc>
          <w:tcPr>
            <w:cnfStyle w:val="001000000000"/>
            <w:tcW w:w="9573" w:type="dxa"/>
            <w:gridSpan w:val="2"/>
            <w:tcBorders>
              <w:top w:val="none" w:sz="0" w:space="0" w:color="auto"/>
              <w:left w:val="none" w:sz="0" w:space="0" w:color="auto"/>
              <w:bottom w:val="none" w:sz="0" w:space="0" w:color="auto"/>
              <w:right w:val="none" w:sz="0" w:space="0" w:color="auto"/>
            </w:tcBorders>
            <w:shd w:val="clear" w:color="auto" w:fill="365F91" w:themeFill="accent1" w:themeFillShade="BF"/>
          </w:tcPr>
          <w:p w:rsidR="00304CB2" w:rsidRPr="00067B49" w:rsidRDefault="00304CB2" w:rsidP="009A4FA9">
            <w:pPr>
              <w:spacing w:before="240" w:after="240" w:line="360" w:lineRule="auto"/>
              <w:ind w:firstLine="810"/>
              <w:jc w:val="both"/>
              <w:rPr>
                <w:rFonts w:ascii="Times New Roman" w:hAnsi="Times New Roman" w:cs="Times New Roman"/>
                <w:sz w:val="24"/>
                <w:szCs w:val="24"/>
              </w:rPr>
            </w:pPr>
            <w:r w:rsidRPr="00067B49">
              <w:rPr>
                <w:rFonts w:ascii="Times New Roman" w:hAnsi="Times New Roman" w:cs="Times New Roman"/>
                <w:sz w:val="24"/>
                <w:szCs w:val="24"/>
              </w:rPr>
              <w:t>Criti</w:t>
            </w:r>
            <w:r>
              <w:rPr>
                <w:rFonts w:ascii="Times New Roman" w:hAnsi="Times New Roman" w:cs="Times New Roman"/>
                <w:sz w:val="24"/>
                <w:szCs w:val="24"/>
              </w:rPr>
              <w:t>cal Project Overview Information</w:t>
            </w:r>
          </w:p>
        </w:tc>
      </w:tr>
      <w:tr w:rsidR="00304CB2" w:rsidRPr="00067B49" w:rsidTr="009A4FA9">
        <w:trPr>
          <w:cnfStyle w:val="000000100000"/>
        </w:trPr>
        <w:tc>
          <w:tcPr>
            <w:cnfStyle w:val="001000000000"/>
            <w:tcW w:w="828" w:type="dxa"/>
            <w:tcBorders>
              <w:right w:val="none" w:sz="0" w:space="0" w:color="auto"/>
            </w:tcBorders>
            <w:shd w:val="clear" w:color="auto" w:fill="DBE5F1" w:themeFill="accent1" w:themeFillTint="33"/>
          </w:tcPr>
          <w:p w:rsidR="00304CB2" w:rsidRPr="001B189D" w:rsidRDefault="00304CB2" w:rsidP="009A4FA9">
            <w:pPr>
              <w:tabs>
                <w:tab w:val="left" w:pos="360"/>
              </w:tabs>
              <w:spacing w:line="360" w:lineRule="auto"/>
              <w:jc w:val="both"/>
              <w:rPr>
                <w:rFonts w:ascii="Times New Roman" w:hAnsi="Times New Roman" w:cs="Times New Roman"/>
              </w:rPr>
            </w:pPr>
            <w:r w:rsidRPr="001B189D">
              <w:rPr>
                <w:rFonts w:ascii="Times New Roman" w:hAnsi="Times New Roman" w:cs="Times New Roman"/>
              </w:rPr>
              <w:t>1.</w:t>
            </w:r>
          </w:p>
        </w:tc>
        <w:tc>
          <w:tcPr>
            <w:tcW w:w="8745" w:type="dxa"/>
            <w:tcBorders>
              <w:left w:val="none" w:sz="0" w:space="0" w:color="auto"/>
            </w:tcBorders>
            <w:shd w:val="clear" w:color="auto" w:fill="DBE5F1" w:themeFill="accent1" w:themeFillTint="33"/>
          </w:tcPr>
          <w:p w:rsidR="00304CB2" w:rsidRPr="001B189D" w:rsidRDefault="00304CB2" w:rsidP="009A4FA9">
            <w:pPr>
              <w:spacing w:line="360" w:lineRule="auto"/>
              <w:cnfStyle w:val="000000100000"/>
              <w:rPr>
                <w:rFonts w:ascii="Times New Roman" w:hAnsi="Times New Roman" w:cs="Times New Roman"/>
              </w:rPr>
            </w:pPr>
            <w:r w:rsidRPr="001B189D">
              <w:rPr>
                <w:rFonts w:ascii="Times New Roman" w:hAnsi="Times New Roman" w:cs="Times New Roman"/>
              </w:rPr>
              <w:t>Project Name, Number and Address</w:t>
            </w:r>
          </w:p>
        </w:tc>
      </w:tr>
      <w:tr w:rsidR="00304CB2" w:rsidRPr="00067B49" w:rsidTr="009A4FA9">
        <w:trPr>
          <w:cnfStyle w:val="000000010000"/>
        </w:trPr>
        <w:tc>
          <w:tcPr>
            <w:cnfStyle w:val="001000000000"/>
            <w:tcW w:w="828" w:type="dxa"/>
            <w:tcBorders>
              <w:right w:val="none" w:sz="0" w:space="0" w:color="auto"/>
            </w:tcBorders>
            <w:shd w:val="clear" w:color="auto" w:fill="FFFFFF" w:themeFill="background1"/>
          </w:tcPr>
          <w:p w:rsidR="00304CB2" w:rsidRPr="001B189D" w:rsidRDefault="00304CB2" w:rsidP="009A4FA9">
            <w:pPr>
              <w:spacing w:line="360" w:lineRule="auto"/>
              <w:jc w:val="both"/>
              <w:rPr>
                <w:rFonts w:ascii="Times New Roman" w:hAnsi="Times New Roman" w:cs="Times New Roman"/>
              </w:rPr>
            </w:pPr>
            <w:r w:rsidRPr="001B189D">
              <w:rPr>
                <w:rFonts w:ascii="Times New Roman" w:hAnsi="Times New Roman" w:cs="Times New Roman"/>
              </w:rPr>
              <w:t>2.</w:t>
            </w:r>
          </w:p>
        </w:tc>
        <w:tc>
          <w:tcPr>
            <w:tcW w:w="8745" w:type="dxa"/>
            <w:tcBorders>
              <w:left w:val="none" w:sz="0" w:space="0" w:color="auto"/>
            </w:tcBorders>
            <w:shd w:val="clear" w:color="auto" w:fill="FFFFFF" w:themeFill="background1"/>
          </w:tcPr>
          <w:p w:rsidR="00304CB2" w:rsidRPr="001B189D" w:rsidRDefault="00304CB2" w:rsidP="009A4FA9">
            <w:pPr>
              <w:spacing w:line="360" w:lineRule="auto"/>
              <w:cnfStyle w:val="000000010000"/>
              <w:rPr>
                <w:rFonts w:ascii="Times New Roman" w:hAnsi="Times New Roman" w:cs="Times New Roman"/>
              </w:rPr>
            </w:pPr>
            <w:r w:rsidRPr="001B189D">
              <w:rPr>
                <w:rFonts w:ascii="Times New Roman" w:hAnsi="Times New Roman" w:cs="Times New Roman"/>
              </w:rPr>
              <w:t>Brief Project Description</w:t>
            </w:r>
          </w:p>
        </w:tc>
      </w:tr>
      <w:tr w:rsidR="00304CB2" w:rsidRPr="00067B49" w:rsidTr="009A4FA9">
        <w:trPr>
          <w:cnfStyle w:val="000000100000"/>
        </w:trPr>
        <w:tc>
          <w:tcPr>
            <w:cnfStyle w:val="001000000000"/>
            <w:tcW w:w="828" w:type="dxa"/>
            <w:tcBorders>
              <w:right w:val="none" w:sz="0" w:space="0" w:color="auto"/>
            </w:tcBorders>
            <w:shd w:val="clear" w:color="auto" w:fill="DBE5F1" w:themeFill="accent1" w:themeFillTint="33"/>
          </w:tcPr>
          <w:p w:rsidR="00304CB2" w:rsidRPr="001B189D" w:rsidRDefault="00304CB2" w:rsidP="009A4FA9">
            <w:pPr>
              <w:spacing w:line="360" w:lineRule="auto"/>
              <w:jc w:val="both"/>
              <w:rPr>
                <w:rFonts w:ascii="Times New Roman" w:hAnsi="Times New Roman" w:cs="Times New Roman"/>
              </w:rPr>
            </w:pPr>
            <w:r w:rsidRPr="001B189D">
              <w:rPr>
                <w:rFonts w:ascii="Times New Roman" w:hAnsi="Times New Roman" w:cs="Times New Roman"/>
              </w:rPr>
              <w:t>3.</w:t>
            </w:r>
          </w:p>
        </w:tc>
        <w:tc>
          <w:tcPr>
            <w:tcW w:w="8745" w:type="dxa"/>
            <w:tcBorders>
              <w:left w:val="none" w:sz="0" w:space="0" w:color="auto"/>
            </w:tcBorders>
            <w:shd w:val="clear" w:color="auto" w:fill="DBE5F1" w:themeFill="accent1" w:themeFillTint="33"/>
          </w:tcPr>
          <w:p w:rsidR="00304CB2" w:rsidRPr="001B189D" w:rsidRDefault="00304CB2" w:rsidP="009A4FA9">
            <w:pPr>
              <w:spacing w:line="360" w:lineRule="auto"/>
              <w:cnfStyle w:val="000000100000"/>
              <w:rPr>
                <w:rFonts w:ascii="Times New Roman" w:hAnsi="Times New Roman" w:cs="Times New Roman"/>
              </w:rPr>
            </w:pPr>
            <w:r w:rsidRPr="001B189D">
              <w:rPr>
                <w:rFonts w:ascii="Times New Roman" w:hAnsi="Times New Roman" w:cs="Times New Roman"/>
              </w:rPr>
              <w:t>Project Phases and Milestones</w:t>
            </w:r>
          </w:p>
        </w:tc>
      </w:tr>
      <w:tr w:rsidR="00304CB2" w:rsidRPr="00067B49" w:rsidTr="009A4FA9">
        <w:trPr>
          <w:cnfStyle w:val="000000010000"/>
        </w:trPr>
        <w:tc>
          <w:tcPr>
            <w:cnfStyle w:val="001000000000"/>
            <w:tcW w:w="828" w:type="dxa"/>
            <w:tcBorders>
              <w:right w:val="none" w:sz="0" w:space="0" w:color="auto"/>
            </w:tcBorders>
            <w:shd w:val="clear" w:color="auto" w:fill="FFFFFF" w:themeFill="background1"/>
          </w:tcPr>
          <w:p w:rsidR="00304CB2" w:rsidRPr="001B189D" w:rsidRDefault="00304CB2" w:rsidP="009A4FA9">
            <w:pPr>
              <w:spacing w:line="360" w:lineRule="auto"/>
              <w:jc w:val="both"/>
              <w:rPr>
                <w:rFonts w:ascii="Times New Roman" w:hAnsi="Times New Roman" w:cs="Times New Roman"/>
              </w:rPr>
            </w:pPr>
            <w:r w:rsidRPr="001B189D">
              <w:rPr>
                <w:rFonts w:ascii="Times New Roman" w:hAnsi="Times New Roman" w:cs="Times New Roman"/>
              </w:rPr>
              <w:t>4.</w:t>
            </w:r>
          </w:p>
        </w:tc>
        <w:tc>
          <w:tcPr>
            <w:tcW w:w="8745" w:type="dxa"/>
            <w:tcBorders>
              <w:left w:val="none" w:sz="0" w:space="0" w:color="auto"/>
            </w:tcBorders>
            <w:shd w:val="clear" w:color="auto" w:fill="FFFFFF" w:themeFill="background1"/>
          </w:tcPr>
          <w:p w:rsidR="00304CB2" w:rsidRPr="001B189D" w:rsidRDefault="00304CB2" w:rsidP="009A4FA9">
            <w:pPr>
              <w:spacing w:line="360" w:lineRule="auto"/>
              <w:cnfStyle w:val="000000010000"/>
              <w:rPr>
                <w:rFonts w:ascii="Times New Roman" w:hAnsi="Times New Roman" w:cs="Times New Roman"/>
              </w:rPr>
            </w:pPr>
            <w:r w:rsidRPr="001B189D">
              <w:rPr>
                <w:rFonts w:ascii="Times New Roman" w:hAnsi="Times New Roman" w:cs="Times New Roman"/>
              </w:rPr>
              <w:t>Contract Type: Design Build, IPD, Negotiated Work, Others</w:t>
            </w:r>
          </w:p>
        </w:tc>
      </w:tr>
      <w:tr w:rsidR="00304CB2" w:rsidRPr="00067B49" w:rsidTr="009A4FA9">
        <w:trPr>
          <w:cnfStyle w:val="000000100000"/>
        </w:trPr>
        <w:tc>
          <w:tcPr>
            <w:cnfStyle w:val="001000000000"/>
            <w:tcW w:w="828" w:type="dxa"/>
            <w:tcBorders>
              <w:right w:val="none" w:sz="0" w:space="0" w:color="auto"/>
            </w:tcBorders>
            <w:shd w:val="clear" w:color="auto" w:fill="DBE5F1" w:themeFill="accent1" w:themeFillTint="33"/>
          </w:tcPr>
          <w:p w:rsidR="00304CB2" w:rsidRPr="001B189D" w:rsidRDefault="00304CB2" w:rsidP="009A4FA9">
            <w:pPr>
              <w:spacing w:line="360" w:lineRule="auto"/>
              <w:jc w:val="both"/>
              <w:rPr>
                <w:rFonts w:ascii="Times New Roman" w:hAnsi="Times New Roman" w:cs="Times New Roman"/>
              </w:rPr>
            </w:pPr>
            <w:r w:rsidRPr="001B189D">
              <w:rPr>
                <w:rFonts w:ascii="Times New Roman" w:hAnsi="Times New Roman" w:cs="Times New Roman"/>
              </w:rPr>
              <w:t>5.</w:t>
            </w:r>
          </w:p>
        </w:tc>
        <w:tc>
          <w:tcPr>
            <w:tcW w:w="8745" w:type="dxa"/>
            <w:tcBorders>
              <w:left w:val="none" w:sz="0" w:space="0" w:color="auto"/>
            </w:tcBorders>
            <w:shd w:val="clear" w:color="auto" w:fill="DBE5F1" w:themeFill="accent1" w:themeFillTint="33"/>
          </w:tcPr>
          <w:p w:rsidR="00304CB2" w:rsidRPr="001B189D" w:rsidRDefault="00304CB2" w:rsidP="009A4FA9">
            <w:pPr>
              <w:spacing w:line="360" w:lineRule="auto"/>
              <w:cnfStyle w:val="000000100000"/>
              <w:rPr>
                <w:rFonts w:ascii="Times New Roman" w:hAnsi="Times New Roman" w:cs="Times New Roman"/>
              </w:rPr>
            </w:pPr>
            <w:r w:rsidRPr="001B189D">
              <w:rPr>
                <w:rFonts w:ascii="Times New Roman" w:hAnsi="Times New Roman" w:cs="Times New Roman"/>
              </w:rPr>
              <w:t>Contract Status: Awarded, In Pursuit, Others</w:t>
            </w:r>
          </w:p>
        </w:tc>
      </w:tr>
      <w:tr w:rsidR="00304CB2" w:rsidRPr="00067B49" w:rsidTr="009A4FA9">
        <w:trPr>
          <w:cnfStyle w:val="000000010000"/>
        </w:trPr>
        <w:tc>
          <w:tcPr>
            <w:cnfStyle w:val="001000000000"/>
            <w:tcW w:w="828" w:type="dxa"/>
            <w:tcBorders>
              <w:right w:val="none" w:sz="0" w:space="0" w:color="auto"/>
            </w:tcBorders>
            <w:shd w:val="clear" w:color="auto" w:fill="FFFFFF" w:themeFill="background1"/>
          </w:tcPr>
          <w:p w:rsidR="00304CB2" w:rsidRPr="001B189D" w:rsidRDefault="00304CB2" w:rsidP="009A4FA9">
            <w:pPr>
              <w:spacing w:line="360" w:lineRule="auto"/>
              <w:jc w:val="both"/>
              <w:rPr>
                <w:rFonts w:ascii="Times New Roman" w:hAnsi="Times New Roman" w:cs="Times New Roman"/>
              </w:rPr>
            </w:pPr>
            <w:r w:rsidRPr="001B189D">
              <w:rPr>
                <w:rFonts w:ascii="Times New Roman" w:hAnsi="Times New Roman" w:cs="Times New Roman"/>
              </w:rPr>
              <w:t>6.</w:t>
            </w:r>
          </w:p>
        </w:tc>
        <w:tc>
          <w:tcPr>
            <w:tcW w:w="8745" w:type="dxa"/>
            <w:tcBorders>
              <w:left w:val="none" w:sz="0" w:space="0" w:color="auto"/>
            </w:tcBorders>
            <w:shd w:val="clear" w:color="auto" w:fill="FFFFFF" w:themeFill="background1"/>
          </w:tcPr>
          <w:p w:rsidR="00304CB2" w:rsidRPr="001B189D" w:rsidRDefault="00304CB2" w:rsidP="009A4FA9">
            <w:pPr>
              <w:spacing w:line="360" w:lineRule="auto"/>
              <w:cnfStyle w:val="000000010000"/>
              <w:rPr>
                <w:rFonts w:ascii="Times New Roman" w:hAnsi="Times New Roman" w:cs="Times New Roman"/>
              </w:rPr>
            </w:pPr>
            <w:r>
              <w:rPr>
                <w:rFonts w:ascii="Times New Roman" w:hAnsi="Times New Roman" w:cs="Times New Roman"/>
              </w:rPr>
              <w:t xml:space="preserve">Funding Status: </w:t>
            </w:r>
          </w:p>
        </w:tc>
      </w:tr>
      <w:tr w:rsidR="00304CB2" w:rsidRPr="00067B49" w:rsidTr="009A4FA9">
        <w:trPr>
          <w:cnfStyle w:val="000000100000"/>
        </w:trPr>
        <w:tc>
          <w:tcPr>
            <w:cnfStyle w:val="001000000000"/>
            <w:tcW w:w="828" w:type="dxa"/>
            <w:tcBorders>
              <w:right w:val="none" w:sz="0" w:space="0" w:color="auto"/>
            </w:tcBorders>
            <w:shd w:val="clear" w:color="auto" w:fill="DBE5F1" w:themeFill="accent1" w:themeFillTint="33"/>
          </w:tcPr>
          <w:p w:rsidR="00304CB2" w:rsidRPr="001B189D" w:rsidRDefault="00304CB2" w:rsidP="009A4FA9">
            <w:pPr>
              <w:spacing w:line="360" w:lineRule="auto"/>
              <w:jc w:val="both"/>
              <w:rPr>
                <w:rFonts w:ascii="Times New Roman" w:hAnsi="Times New Roman" w:cs="Times New Roman"/>
              </w:rPr>
            </w:pPr>
            <w:r w:rsidRPr="001B189D">
              <w:rPr>
                <w:rFonts w:ascii="Times New Roman" w:hAnsi="Times New Roman" w:cs="Times New Roman"/>
              </w:rPr>
              <w:t>7.</w:t>
            </w:r>
          </w:p>
        </w:tc>
        <w:tc>
          <w:tcPr>
            <w:tcW w:w="8745" w:type="dxa"/>
            <w:tcBorders>
              <w:left w:val="none" w:sz="0" w:space="0" w:color="auto"/>
            </w:tcBorders>
            <w:shd w:val="clear" w:color="auto" w:fill="DBE5F1" w:themeFill="accent1" w:themeFillTint="33"/>
          </w:tcPr>
          <w:p w:rsidR="00304CB2" w:rsidRPr="001B189D" w:rsidRDefault="00304CB2" w:rsidP="009A4FA9">
            <w:pPr>
              <w:spacing w:line="360" w:lineRule="auto"/>
              <w:cnfStyle w:val="000000100000"/>
              <w:rPr>
                <w:rFonts w:ascii="Times New Roman" w:hAnsi="Times New Roman" w:cs="Times New Roman"/>
              </w:rPr>
            </w:pPr>
            <w:r w:rsidRPr="001B189D">
              <w:rPr>
                <w:rFonts w:ascii="Times New Roman" w:hAnsi="Times New Roman" w:cs="Times New Roman"/>
              </w:rPr>
              <w:t>Parties Involved or on Board with BIM: Owner, Architect, Designers/Consultants, Contractor/CM, Subcontractors, Fabricators, Others</w:t>
            </w:r>
          </w:p>
        </w:tc>
      </w:tr>
      <w:tr w:rsidR="00304CB2" w:rsidRPr="00067B49" w:rsidTr="009A4FA9">
        <w:trPr>
          <w:cnfStyle w:val="000000010000"/>
        </w:trPr>
        <w:tc>
          <w:tcPr>
            <w:cnfStyle w:val="001000000000"/>
            <w:tcW w:w="828" w:type="dxa"/>
            <w:tcBorders>
              <w:right w:val="none" w:sz="0" w:space="0" w:color="auto"/>
            </w:tcBorders>
            <w:shd w:val="clear" w:color="auto" w:fill="FFFFFF" w:themeFill="background1"/>
          </w:tcPr>
          <w:p w:rsidR="00304CB2" w:rsidRPr="001B189D" w:rsidRDefault="00304CB2" w:rsidP="009A4FA9">
            <w:pPr>
              <w:spacing w:line="360" w:lineRule="auto"/>
              <w:jc w:val="both"/>
              <w:rPr>
                <w:rFonts w:ascii="Times New Roman" w:hAnsi="Times New Roman" w:cs="Times New Roman"/>
              </w:rPr>
            </w:pPr>
            <w:r w:rsidRPr="001B189D">
              <w:rPr>
                <w:rFonts w:ascii="Times New Roman" w:hAnsi="Times New Roman" w:cs="Times New Roman"/>
              </w:rPr>
              <w:t>8.</w:t>
            </w:r>
          </w:p>
        </w:tc>
        <w:tc>
          <w:tcPr>
            <w:tcW w:w="8745" w:type="dxa"/>
            <w:tcBorders>
              <w:left w:val="none" w:sz="0" w:space="0" w:color="auto"/>
            </w:tcBorders>
            <w:shd w:val="clear" w:color="auto" w:fill="FFFFFF" w:themeFill="background1"/>
          </w:tcPr>
          <w:p w:rsidR="00304CB2" w:rsidRPr="001B189D" w:rsidRDefault="00304CB2" w:rsidP="009A4FA9">
            <w:pPr>
              <w:spacing w:line="360" w:lineRule="auto"/>
              <w:cnfStyle w:val="000000010000"/>
              <w:rPr>
                <w:rFonts w:ascii="Times New Roman" w:hAnsi="Times New Roman" w:cs="Times New Roman"/>
              </w:rPr>
            </w:pPr>
            <w:r w:rsidRPr="001B189D">
              <w:rPr>
                <w:rFonts w:ascii="Times New Roman" w:hAnsi="Times New Roman" w:cs="Times New Roman"/>
              </w:rPr>
              <w:t>Parties Experienced with BIM: Owner, Architect, Designers/Consultants, Contractor/CM, Subcontractors, Fabricators, Others</w:t>
            </w:r>
          </w:p>
        </w:tc>
      </w:tr>
      <w:tr w:rsidR="00304CB2" w:rsidRPr="00067B49" w:rsidTr="009A4FA9">
        <w:trPr>
          <w:cnfStyle w:val="000000100000"/>
        </w:trPr>
        <w:tc>
          <w:tcPr>
            <w:cnfStyle w:val="001000000000"/>
            <w:tcW w:w="828" w:type="dxa"/>
            <w:tcBorders>
              <w:right w:val="none" w:sz="0" w:space="0" w:color="auto"/>
            </w:tcBorders>
            <w:shd w:val="clear" w:color="auto" w:fill="DBE5F1" w:themeFill="accent1" w:themeFillTint="33"/>
          </w:tcPr>
          <w:p w:rsidR="00304CB2" w:rsidRPr="001B189D" w:rsidRDefault="00304CB2" w:rsidP="009A4FA9">
            <w:pPr>
              <w:spacing w:line="360" w:lineRule="auto"/>
              <w:jc w:val="both"/>
              <w:rPr>
                <w:rFonts w:ascii="Times New Roman" w:hAnsi="Times New Roman" w:cs="Times New Roman"/>
              </w:rPr>
            </w:pPr>
            <w:r w:rsidRPr="001B189D">
              <w:rPr>
                <w:rFonts w:ascii="Times New Roman" w:hAnsi="Times New Roman" w:cs="Times New Roman"/>
              </w:rPr>
              <w:t>9.</w:t>
            </w:r>
          </w:p>
        </w:tc>
        <w:tc>
          <w:tcPr>
            <w:tcW w:w="8745" w:type="dxa"/>
            <w:tcBorders>
              <w:left w:val="none" w:sz="0" w:space="0" w:color="auto"/>
            </w:tcBorders>
            <w:shd w:val="clear" w:color="auto" w:fill="DBE5F1" w:themeFill="accent1" w:themeFillTint="33"/>
          </w:tcPr>
          <w:p w:rsidR="00304CB2" w:rsidRPr="001B189D" w:rsidRDefault="00304CB2" w:rsidP="009A4FA9">
            <w:pPr>
              <w:spacing w:line="360" w:lineRule="auto"/>
              <w:cnfStyle w:val="000000100000"/>
              <w:rPr>
                <w:rFonts w:ascii="Times New Roman" w:hAnsi="Times New Roman" w:cs="Times New Roman"/>
              </w:rPr>
            </w:pPr>
            <w:r w:rsidRPr="001B189D">
              <w:rPr>
                <w:rFonts w:ascii="Times New Roman" w:hAnsi="Times New Roman" w:cs="Times New Roman"/>
              </w:rPr>
              <w:t>Communication Plan for Stakeholders</w:t>
            </w:r>
          </w:p>
        </w:tc>
      </w:tr>
      <w:tr w:rsidR="00304CB2" w:rsidRPr="00067B49" w:rsidTr="009A4FA9">
        <w:trPr>
          <w:cnfStyle w:val="000000010000"/>
        </w:trPr>
        <w:tc>
          <w:tcPr>
            <w:cnfStyle w:val="001000000000"/>
            <w:tcW w:w="828" w:type="dxa"/>
            <w:tcBorders>
              <w:right w:val="none" w:sz="0" w:space="0" w:color="auto"/>
            </w:tcBorders>
            <w:shd w:val="clear" w:color="auto" w:fill="FFFFFF" w:themeFill="background1"/>
          </w:tcPr>
          <w:p w:rsidR="00304CB2" w:rsidRPr="001B189D" w:rsidRDefault="00304CB2" w:rsidP="009A4FA9">
            <w:pPr>
              <w:spacing w:line="360" w:lineRule="auto"/>
              <w:jc w:val="both"/>
              <w:rPr>
                <w:rFonts w:ascii="Times New Roman" w:hAnsi="Times New Roman" w:cs="Times New Roman"/>
              </w:rPr>
            </w:pPr>
            <w:r>
              <w:rPr>
                <w:rFonts w:ascii="Times New Roman" w:hAnsi="Times New Roman" w:cs="Times New Roman"/>
              </w:rPr>
              <w:t>10</w:t>
            </w:r>
            <w:r w:rsidRPr="001B189D">
              <w:rPr>
                <w:rFonts w:ascii="Times New Roman" w:hAnsi="Times New Roman" w:cs="Times New Roman"/>
              </w:rPr>
              <w:t>.</w:t>
            </w:r>
          </w:p>
        </w:tc>
        <w:tc>
          <w:tcPr>
            <w:tcW w:w="8745" w:type="dxa"/>
            <w:tcBorders>
              <w:left w:val="none" w:sz="0" w:space="0" w:color="auto"/>
            </w:tcBorders>
            <w:shd w:val="clear" w:color="auto" w:fill="FFFFFF" w:themeFill="background1"/>
          </w:tcPr>
          <w:p w:rsidR="00304CB2" w:rsidRPr="001B189D" w:rsidRDefault="00304CB2" w:rsidP="009A4FA9">
            <w:pPr>
              <w:spacing w:line="360" w:lineRule="auto"/>
              <w:jc w:val="both"/>
              <w:cnfStyle w:val="000000010000"/>
              <w:rPr>
                <w:rFonts w:ascii="Times New Roman" w:hAnsi="Times New Roman" w:cs="Times New Roman"/>
              </w:rPr>
            </w:pPr>
            <w:r w:rsidRPr="001B189D">
              <w:rPr>
                <w:rFonts w:ascii="Times New Roman" w:hAnsi="Times New Roman" w:cs="Times New Roman"/>
              </w:rPr>
              <w:t>BIM Schedule/Timeframe</w:t>
            </w:r>
          </w:p>
        </w:tc>
      </w:tr>
    </w:tbl>
    <w:p w:rsidR="00304CB2" w:rsidRDefault="00304CB2" w:rsidP="00304CB2">
      <w:pPr>
        <w:spacing w:line="360" w:lineRule="auto"/>
        <w:jc w:val="both"/>
        <w:rPr>
          <w:rFonts w:ascii="Times New Roman" w:hAnsi="Times New Roman" w:cs="Times New Roman"/>
          <w:sz w:val="24"/>
          <w:szCs w:val="24"/>
        </w:rPr>
      </w:pPr>
    </w:p>
    <w:p w:rsidR="00304CB2" w:rsidRPr="00067B49" w:rsidRDefault="00304CB2" w:rsidP="00304CB2">
      <w:pPr>
        <w:rPr>
          <w:rFonts w:ascii="Times New Roman" w:hAnsi="Times New Roman" w:cs="Times New Roman"/>
          <w:sz w:val="24"/>
          <w:szCs w:val="24"/>
        </w:rPr>
      </w:pPr>
      <w:r>
        <w:rPr>
          <w:rFonts w:ascii="Times New Roman" w:hAnsi="Times New Roman" w:cs="Times New Roman"/>
          <w:sz w:val="24"/>
          <w:szCs w:val="24"/>
        </w:rPr>
        <w:br w:type="page"/>
      </w:r>
    </w:p>
    <w:p w:rsidR="00304CB2" w:rsidRDefault="00304CB2" w:rsidP="00554433">
      <w:pPr>
        <w:pStyle w:val="NoSpacing"/>
        <w:numPr>
          <w:ilvl w:val="2"/>
          <w:numId w:val="113"/>
        </w:numPr>
        <w:jc w:val="both"/>
        <w:outlineLvl w:val="2"/>
        <w:rPr>
          <w:rFonts w:ascii="Times New Roman" w:hAnsi="Times New Roman" w:cs="Times New Roman"/>
          <w:b/>
          <w:sz w:val="26"/>
          <w:szCs w:val="26"/>
        </w:rPr>
      </w:pPr>
      <w:bookmarkStart w:id="54" w:name="_Toc229538621"/>
      <w:bookmarkStart w:id="55" w:name="_Toc229812070"/>
      <w:r>
        <w:rPr>
          <w:rFonts w:ascii="Times New Roman" w:hAnsi="Times New Roman" w:cs="Times New Roman"/>
          <w:b/>
          <w:sz w:val="26"/>
          <w:szCs w:val="26"/>
        </w:rPr>
        <w:lastRenderedPageBreak/>
        <w:t>Key Project Contacts</w:t>
      </w:r>
      <w:bookmarkEnd w:id="54"/>
      <w:bookmarkEnd w:id="55"/>
    </w:p>
    <w:p w:rsidR="00304CB2" w:rsidRPr="00746CCC" w:rsidRDefault="00304CB2" w:rsidP="00304CB2">
      <w:pPr>
        <w:pStyle w:val="NoSpacing"/>
        <w:ind w:left="720"/>
        <w:jc w:val="both"/>
        <w:outlineLvl w:val="1"/>
        <w:rPr>
          <w:rFonts w:ascii="Times New Roman" w:hAnsi="Times New Roman" w:cs="Times New Roman"/>
          <w:b/>
          <w:sz w:val="26"/>
          <w:szCs w:val="26"/>
        </w:rPr>
      </w:pPr>
    </w:p>
    <w:p w:rsidR="00304CB2" w:rsidRPr="00067B49" w:rsidRDefault="00304CB2" w:rsidP="00304CB2">
      <w:pPr>
        <w:spacing w:line="360" w:lineRule="auto"/>
        <w:rPr>
          <w:rFonts w:ascii="Times New Roman" w:hAnsi="Times New Roman" w:cs="Times New Roman"/>
          <w:sz w:val="24"/>
          <w:szCs w:val="24"/>
        </w:rPr>
      </w:pPr>
      <w:r w:rsidRPr="004636B7">
        <w:rPr>
          <w:rFonts w:ascii="Times New Roman" w:hAnsi="Times New Roman" w:cs="Times New Roman"/>
          <w:sz w:val="24"/>
          <w:szCs w:val="24"/>
        </w:rPr>
        <w:t xml:space="preserve">The core project BIM team will be defined at this point. At least one BIM representative from each involved party should be identified: owner, designer, consultants, contractor, subcontractors, manufacturers, suppliers, etc. All stakeholders contact information will be collected, exchanged, and if possible posted on a shared collaborative project management web-portal in the following categories (ACS): </w:t>
      </w:r>
    </w:p>
    <w:tbl>
      <w:tblPr>
        <w:tblStyle w:val="MediumShading1-Accent6"/>
        <w:tblW w:w="0" w:type="auto"/>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shd w:val="clear" w:color="auto" w:fill="DBE5F1" w:themeFill="accent1" w:themeFillTint="33"/>
        <w:tblLayout w:type="fixed"/>
        <w:tblLook w:val="04A0"/>
      </w:tblPr>
      <w:tblGrid>
        <w:gridCol w:w="653"/>
        <w:gridCol w:w="1361"/>
        <w:gridCol w:w="7529"/>
      </w:tblGrid>
      <w:tr w:rsidR="00304CB2" w:rsidRPr="00067B49" w:rsidTr="009A4FA9">
        <w:trPr>
          <w:cnfStyle w:val="100000000000"/>
          <w:trHeight w:val="381"/>
        </w:trPr>
        <w:tc>
          <w:tcPr>
            <w:cnfStyle w:val="001000000000"/>
            <w:tcW w:w="9543" w:type="dxa"/>
            <w:gridSpan w:val="3"/>
            <w:tcBorders>
              <w:top w:val="none" w:sz="0" w:space="0" w:color="auto"/>
              <w:left w:val="none" w:sz="0" w:space="0" w:color="auto"/>
              <w:bottom w:val="single" w:sz="8" w:space="0" w:color="4F81BD" w:themeColor="accent1"/>
              <w:right w:val="none" w:sz="0" w:space="0" w:color="auto"/>
            </w:tcBorders>
            <w:shd w:val="clear" w:color="auto" w:fill="365F91" w:themeFill="accent1" w:themeFillShade="BF"/>
          </w:tcPr>
          <w:p w:rsidR="00304CB2" w:rsidRPr="00067B49" w:rsidRDefault="00304CB2" w:rsidP="009A4FA9">
            <w:pPr>
              <w:spacing w:before="240" w:after="240" w:line="360" w:lineRule="auto"/>
              <w:ind w:firstLine="634"/>
              <w:jc w:val="both"/>
              <w:rPr>
                <w:rFonts w:ascii="Times New Roman" w:hAnsi="Times New Roman" w:cs="Times New Roman"/>
                <w:sz w:val="24"/>
                <w:szCs w:val="24"/>
              </w:rPr>
            </w:pPr>
            <w:r w:rsidRPr="00067B49">
              <w:rPr>
                <w:rFonts w:ascii="Times New Roman" w:hAnsi="Times New Roman" w:cs="Times New Roman"/>
                <w:sz w:val="24"/>
                <w:szCs w:val="24"/>
              </w:rPr>
              <w:t>Key Project Contacts</w:t>
            </w:r>
          </w:p>
        </w:tc>
      </w:tr>
      <w:tr w:rsidR="00304CB2" w:rsidRPr="00067B49" w:rsidTr="009A4FA9">
        <w:trPr>
          <w:cnfStyle w:val="000000100000"/>
          <w:trHeight w:val="381"/>
        </w:trPr>
        <w:tc>
          <w:tcPr>
            <w:cnfStyle w:val="001000000000"/>
            <w:tcW w:w="653" w:type="dxa"/>
            <w:tcBorders>
              <w:bottom w:val="single" w:sz="8" w:space="0" w:color="4F81BD" w:themeColor="accent1"/>
              <w:right w:val="none" w:sz="0" w:space="0" w:color="auto"/>
            </w:tcBorders>
            <w:shd w:val="clear" w:color="auto" w:fill="DBE5F1" w:themeFill="accent1" w:themeFillTint="33"/>
          </w:tcPr>
          <w:p w:rsidR="00304CB2" w:rsidRPr="00067B49" w:rsidRDefault="00304CB2" w:rsidP="009A4FA9">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1.</w:t>
            </w:r>
          </w:p>
        </w:tc>
        <w:tc>
          <w:tcPr>
            <w:tcW w:w="1361" w:type="dxa"/>
            <w:tcBorders>
              <w:left w:val="none" w:sz="0" w:space="0" w:color="auto"/>
              <w:bottom w:val="single" w:sz="8" w:space="0" w:color="4F81BD" w:themeColor="accent1"/>
              <w:right w:val="none" w:sz="0" w:space="0" w:color="auto"/>
            </w:tcBorders>
            <w:shd w:val="clear" w:color="auto" w:fill="DBE5F1" w:themeFill="accent1" w:themeFillTint="33"/>
          </w:tcPr>
          <w:p w:rsidR="00304CB2" w:rsidRPr="00067B49" w:rsidRDefault="00304CB2" w:rsidP="009A4FA9">
            <w:pPr>
              <w:spacing w:line="360" w:lineRule="auto"/>
              <w:jc w:val="both"/>
              <w:cnfStyle w:val="000000100000"/>
              <w:rPr>
                <w:rFonts w:ascii="Times New Roman" w:hAnsi="Times New Roman" w:cs="Times New Roman"/>
                <w:sz w:val="24"/>
                <w:szCs w:val="24"/>
              </w:rPr>
            </w:pPr>
            <w:r w:rsidRPr="00067B49">
              <w:rPr>
                <w:rFonts w:ascii="Times New Roman" w:hAnsi="Times New Roman" w:cs="Times New Roman"/>
                <w:sz w:val="24"/>
                <w:szCs w:val="24"/>
              </w:rPr>
              <w:t>Name</w:t>
            </w:r>
          </w:p>
        </w:tc>
        <w:tc>
          <w:tcPr>
            <w:tcW w:w="7529" w:type="dxa"/>
            <w:tcBorders>
              <w:left w:val="none" w:sz="0" w:space="0" w:color="auto"/>
              <w:bottom w:val="single" w:sz="8" w:space="0" w:color="4F81BD" w:themeColor="accent1"/>
            </w:tcBorders>
            <w:shd w:val="clear" w:color="auto" w:fill="DBE5F1" w:themeFill="accent1" w:themeFillTint="33"/>
          </w:tcPr>
          <w:p w:rsidR="00304CB2" w:rsidRPr="00067B49" w:rsidRDefault="00304CB2" w:rsidP="009A4FA9">
            <w:pPr>
              <w:spacing w:line="360" w:lineRule="auto"/>
              <w:jc w:val="both"/>
              <w:cnfStyle w:val="000000100000"/>
              <w:rPr>
                <w:rFonts w:ascii="Times New Roman" w:hAnsi="Times New Roman" w:cs="Times New Roman"/>
                <w:sz w:val="24"/>
                <w:szCs w:val="24"/>
              </w:rPr>
            </w:pPr>
          </w:p>
        </w:tc>
      </w:tr>
      <w:tr w:rsidR="00304CB2" w:rsidRPr="00067B49" w:rsidTr="009A4FA9">
        <w:trPr>
          <w:cnfStyle w:val="000000010000"/>
          <w:trHeight w:val="381"/>
        </w:trPr>
        <w:tc>
          <w:tcPr>
            <w:cnfStyle w:val="001000000000"/>
            <w:tcW w:w="653" w:type="dxa"/>
            <w:tcBorders>
              <w:right w:val="none" w:sz="0" w:space="0" w:color="auto"/>
            </w:tcBorders>
            <w:shd w:val="clear" w:color="auto" w:fill="FFFFFF" w:themeFill="background1"/>
          </w:tcPr>
          <w:p w:rsidR="00304CB2" w:rsidRPr="00067B49" w:rsidRDefault="00304CB2" w:rsidP="009A4FA9">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2.</w:t>
            </w:r>
          </w:p>
        </w:tc>
        <w:tc>
          <w:tcPr>
            <w:tcW w:w="1361" w:type="dxa"/>
            <w:tcBorders>
              <w:left w:val="none" w:sz="0" w:space="0" w:color="auto"/>
              <w:right w:val="none" w:sz="0" w:space="0" w:color="auto"/>
            </w:tcBorders>
            <w:shd w:val="clear" w:color="auto" w:fill="FFFFFF" w:themeFill="background1"/>
          </w:tcPr>
          <w:p w:rsidR="00304CB2" w:rsidRPr="00067B49" w:rsidRDefault="00304CB2" w:rsidP="009A4FA9">
            <w:pPr>
              <w:spacing w:line="360" w:lineRule="auto"/>
              <w:jc w:val="both"/>
              <w:cnfStyle w:val="000000010000"/>
              <w:rPr>
                <w:rFonts w:ascii="Times New Roman" w:hAnsi="Times New Roman" w:cs="Times New Roman"/>
                <w:sz w:val="24"/>
                <w:szCs w:val="24"/>
              </w:rPr>
            </w:pPr>
            <w:r w:rsidRPr="00067B49">
              <w:rPr>
                <w:rFonts w:ascii="Times New Roman" w:hAnsi="Times New Roman" w:cs="Times New Roman"/>
                <w:sz w:val="24"/>
                <w:szCs w:val="24"/>
              </w:rPr>
              <w:t>Role/Title</w:t>
            </w:r>
          </w:p>
        </w:tc>
        <w:tc>
          <w:tcPr>
            <w:tcW w:w="7529" w:type="dxa"/>
            <w:tcBorders>
              <w:left w:val="none" w:sz="0" w:space="0" w:color="auto"/>
            </w:tcBorders>
            <w:shd w:val="clear" w:color="auto" w:fill="FFFFFF" w:themeFill="background1"/>
          </w:tcPr>
          <w:p w:rsidR="00304CB2" w:rsidRPr="00067B49" w:rsidRDefault="00304CB2" w:rsidP="009A4FA9">
            <w:pPr>
              <w:spacing w:line="360" w:lineRule="auto"/>
              <w:jc w:val="both"/>
              <w:cnfStyle w:val="000000010000"/>
              <w:rPr>
                <w:rFonts w:ascii="Times New Roman" w:hAnsi="Times New Roman" w:cs="Times New Roman"/>
                <w:sz w:val="24"/>
                <w:szCs w:val="24"/>
              </w:rPr>
            </w:pPr>
          </w:p>
        </w:tc>
      </w:tr>
      <w:tr w:rsidR="00304CB2" w:rsidRPr="00067B49" w:rsidTr="009A4FA9">
        <w:trPr>
          <w:cnfStyle w:val="000000100000"/>
          <w:trHeight w:val="381"/>
        </w:trPr>
        <w:tc>
          <w:tcPr>
            <w:cnfStyle w:val="001000000000"/>
            <w:tcW w:w="653" w:type="dxa"/>
            <w:tcBorders>
              <w:bottom w:val="single" w:sz="8" w:space="0" w:color="4F81BD" w:themeColor="accent1"/>
              <w:right w:val="none" w:sz="0" w:space="0" w:color="auto"/>
            </w:tcBorders>
            <w:shd w:val="clear" w:color="auto" w:fill="DBE5F1" w:themeFill="accent1" w:themeFillTint="33"/>
          </w:tcPr>
          <w:p w:rsidR="00304CB2" w:rsidRPr="00067B49" w:rsidRDefault="00304CB2" w:rsidP="009A4FA9">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3.</w:t>
            </w:r>
          </w:p>
        </w:tc>
        <w:tc>
          <w:tcPr>
            <w:tcW w:w="1361" w:type="dxa"/>
            <w:tcBorders>
              <w:left w:val="none" w:sz="0" w:space="0" w:color="auto"/>
              <w:bottom w:val="single" w:sz="8" w:space="0" w:color="4F81BD" w:themeColor="accent1"/>
              <w:right w:val="none" w:sz="0" w:space="0" w:color="auto"/>
            </w:tcBorders>
            <w:shd w:val="clear" w:color="auto" w:fill="DBE5F1" w:themeFill="accent1" w:themeFillTint="33"/>
          </w:tcPr>
          <w:p w:rsidR="00304CB2" w:rsidRPr="00067B49" w:rsidRDefault="00304CB2" w:rsidP="009A4FA9">
            <w:pPr>
              <w:spacing w:line="360" w:lineRule="auto"/>
              <w:jc w:val="both"/>
              <w:cnfStyle w:val="000000100000"/>
              <w:rPr>
                <w:rFonts w:ascii="Times New Roman" w:hAnsi="Times New Roman" w:cs="Times New Roman"/>
                <w:sz w:val="24"/>
                <w:szCs w:val="24"/>
              </w:rPr>
            </w:pPr>
            <w:r w:rsidRPr="00067B49">
              <w:rPr>
                <w:rFonts w:ascii="Times New Roman" w:hAnsi="Times New Roman" w:cs="Times New Roman"/>
                <w:sz w:val="24"/>
                <w:szCs w:val="24"/>
              </w:rPr>
              <w:t>Company</w:t>
            </w:r>
          </w:p>
        </w:tc>
        <w:tc>
          <w:tcPr>
            <w:tcW w:w="7529" w:type="dxa"/>
            <w:tcBorders>
              <w:left w:val="none" w:sz="0" w:space="0" w:color="auto"/>
              <w:bottom w:val="single" w:sz="8" w:space="0" w:color="4F81BD" w:themeColor="accent1"/>
            </w:tcBorders>
            <w:shd w:val="clear" w:color="auto" w:fill="DBE5F1" w:themeFill="accent1" w:themeFillTint="33"/>
          </w:tcPr>
          <w:p w:rsidR="00304CB2" w:rsidRPr="00067B49" w:rsidRDefault="00304CB2" w:rsidP="009A4FA9">
            <w:pPr>
              <w:spacing w:line="360" w:lineRule="auto"/>
              <w:jc w:val="both"/>
              <w:cnfStyle w:val="000000100000"/>
              <w:rPr>
                <w:rFonts w:ascii="Times New Roman" w:hAnsi="Times New Roman" w:cs="Times New Roman"/>
                <w:sz w:val="24"/>
                <w:szCs w:val="24"/>
              </w:rPr>
            </w:pPr>
          </w:p>
        </w:tc>
      </w:tr>
      <w:tr w:rsidR="00304CB2" w:rsidRPr="00067B49" w:rsidTr="009A4FA9">
        <w:trPr>
          <w:cnfStyle w:val="000000010000"/>
          <w:trHeight w:val="381"/>
        </w:trPr>
        <w:tc>
          <w:tcPr>
            <w:cnfStyle w:val="001000000000"/>
            <w:tcW w:w="653" w:type="dxa"/>
            <w:tcBorders>
              <w:right w:val="none" w:sz="0" w:space="0" w:color="auto"/>
            </w:tcBorders>
            <w:shd w:val="clear" w:color="auto" w:fill="FFFFFF" w:themeFill="background1"/>
          </w:tcPr>
          <w:p w:rsidR="00304CB2" w:rsidRPr="00067B49" w:rsidRDefault="00304CB2" w:rsidP="009A4FA9">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4.</w:t>
            </w:r>
          </w:p>
        </w:tc>
        <w:tc>
          <w:tcPr>
            <w:tcW w:w="1361" w:type="dxa"/>
            <w:tcBorders>
              <w:left w:val="none" w:sz="0" w:space="0" w:color="auto"/>
              <w:right w:val="none" w:sz="0" w:space="0" w:color="auto"/>
            </w:tcBorders>
            <w:shd w:val="clear" w:color="auto" w:fill="FFFFFF" w:themeFill="background1"/>
          </w:tcPr>
          <w:p w:rsidR="00304CB2" w:rsidRPr="00067B49" w:rsidRDefault="00304CB2" w:rsidP="009A4FA9">
            <w:pPr>
              <w:spacing w:line="360" w:lineRule="auto"/>
              <w:jc w:val="both"/>
              <w:cnfStyle w:val="000000010000"/>
              <w:rPr>
                <w:rFonts w:ascii="Times New Roman" w:hAnsi="Times New Roman" w:cs="Times New Roman"/>
                <w:sz w:val="24"/>
                <w:szCs w:val="24"/>
              </w:rPr>
            </w:pPr>
            <w:r w:rsidRPr="00067B49">
              <w:rPr>
                <w:rFonts w:ascii="Times New Roman" w:hAnsi="Times New Roman" w:cs="Times New Roman"/>
                <w:sz w:val="24"/>
                <w:szCs w:val="24"/>
              </w:rPr>
              <w:t>Phone</w:t>
            </w:r>
          </w:p>
        </w:tc>
        <w:tc>
          <w:tcPr>
            <w:tcW w:w="7529" w:type="dxa"/>
            <w:tcBorders>
              <w:left w:val="none" w:sz="0" w:space="0" w:color="auto"/>
            </w:tcBorders>
            <w:shd w:val="clear" w:color="auto" w:fill="FFFFFF" w:themeFill="background1"/>
          </w:tcPr>
          <w:p w:rsidR="00304CB2" w:rsidRPr="00067B49" w:rsidRDefault="00304CB2" w:rsidP="009A4FA9">
            <w:pPr>
              <w:spacing w:line="360" w:lineRule="auto"/>
              <w:jc w:val="both"/>
              <w:cnfStyle w:val="000000010000"/>
              <w:rPr>
                <w:rFonts w:ascii="Times New Roman" w:hAnsi="Times New Roman" w:cs="Times New Roman"/>
                <w:sz w:val="24"/>
                <w:szCs w:val="24"/>
              </w:rPr>
            </w:pPr>
          </w:p>
        </w:tc>
      </w:tr>
      <w:tr w:rsidR="00304CB2" w:rsidRPr="00067B49" w:rsidTr="009A4FA9">
        <w:trPr>
          <w:cnfStyle w:val="000000100000"/>
          <w:trHeight w:val="396"/>
        </w:trPr>
        <w:tc>
          <w:tcPr>
            <w:cnfStyle w:val="001000000000"/>
            <w:tcW w:w="653" w:type="dxa"/>
            <w:tcBorders>
              <w:right w:val="none" w:sz="0" w:space="0" w:color="auto"/>
            </w:tcBorders>
            <w:shd w:val="clear" w:color="auto" w:fill="DBE5F1" w:themeFill="accent1" w:themeFillTint="33"/>
          </w:tcPr>
          <w:p w:rsidR="00304CB2" w:rsidRPr="00067B49" w:rsidRDefault="00304CB2" w:rsidP="009A4FA9">
            <w:pPr>
              <w:spacing w:line="360" w:lineRule="auto"/>
              <w:jc w:val="both"/>
              <w:rPr>
                <w:rFonts w:ascii="Times New Roman" w:hAnsi="Times New Roman" w:cs="Times New Roman"/>
                <w:sz w:val="24"/>
                <w:szCs w:val="24"/>
              </w:rPr>
            </w:pPr>
            <w:r w:rsidRPr="00067B49">
              <w:rPr>
                <w:rFonts w:ascii="Times New Roman" w:hAnsi="Times New Roman" w:cs="Times New Roman"/>
                <w:sz w:val="24"/>
                <w:szCs w:val="24"/>
              </w:rPr>
              <w:t>5.</w:t>
            </w:r>
          </w:p>
        </w:tc>
        <w:tc>
          <w:tcPr>
            <w:tcW w:w="1361" w:type="dxa"/>
            <w:tcBorders>
              <w:left w:val="none" w:sz="0" w:space="0" w:color="auto"/>
              <w:right w:val="none" w:sz="0" w:space="0" w:color="auto"/>
            </w:tcBorders>
            <w:shd w:val="clear" w:color="auto" w:fill="DBE5F1" w:themeFill="accent1" w:themeFillTint="33"/>
          </w:tcPr>
          <w:p w:rsidR="00304CB2" w:rsidRPr="00067B49" w:rsidRDefault="00304CB2" w:rsidP="009A4FA9">
            <w:pPr>
              <w:spacing w:line="360" w:lineRule="auto"/>
              <w:jc w:val="both"/>
              <w:cnfStyle w:val="000000100000"/>
              <w:rPr>
                <w:rFonts w:ascii="Times New Roman" w:hAnsi="Times New Roman" w:cs="Times New Roman"/>
                <w:sz w:val="24"/>
                <w:szCs w:val="24"/>
              </w:rPr>
            </w:pPr>
            <w:r w:rsidRPr="00067B49">
              <w:rPr>
                <w:rFonts w:ascii="Times New Roman" w:hAnsi="Times New Roman" w:cs="Times New Roman"/>
                <w:sz w:val="24"/>
                <w:szCs w:val="24"/>
              </w:rPr>
              <w:t>E-mail</w:t>
            </w:r>
          </w:p>
        </w:tc>
        <w:tc>
          <w:tcPr>
            <w:tcW w:w="7529" w:type="dxa"/>
            <w:tcBorders>
              <w:left w:val="none" w:sz="0" w:space="0" w:color="auto"/>
            </w:tcBorders>
            <w:shd w:val="clear" w:color="auto" w:fill="DBE5F1" w:themeFill="accent1" w:themeFillTint="33"/>
          </w:tcPr>
          <w:p w:rsidR="00304CB2" w:rsidRPr="00067B49" w:rsidRDefault="00304CB2" w:rsidP="009A4FA9">
            <w:pPr>
              <w:spacing w:line="360" w:lineRule="auto"/>
              <w:jc w:val="both"/>
              <w:cnfStyle w:val="000000100000"/>
              <w:rPr>
                <w:rFonts w:ascii="Times New Roman" w:hAnsi="Times New Roman" w:cs="Times New Roman"/>
                <w:sz w:val="24"/>
                <w:szCs w:val="24"/>
              </w:rPr>
            </w:pPr>
          </w:p>
        </w:tc>
      </w:tr>
    </w:tbl>
    <w:p w:rsidR="00304CB2" w:rsidRPr="00AD2FD1" w:rsidRDefault="00304CB2" w:rsidP="00304CB2">
      <w:pPr>
        <w:rPr>
          <w:rFonts w:ascii="Times New Roman" w:hAnsi="Times New Roman" w:cs="Times New Roman"/>
          <w:sz w:val="24"/>
          <w:szCs w:val="24"/>
        </w:rPr>
      </w:pPr>
    </w:p>
    <w:p w:rsidR="00304CB2" w:rsidRPr="0041529B" w:rsidRDefault="00304CB2" w:rsidP="00304CB2"/>
    <w:p w:rsidR="009A4FA9" w:rsidRPr="00343481" w:rsidRDefault="009A4FA9" w:rsidP="00343481">
      <w:pPr>
        <w:tabs>
          <w:tab w:val="left" w:pos="8584"/>
        </w:tabs>
      </w:pPr>
    </w:p>
    <w:sectPr w:rsidR="009A4FA9" w:rsidRPr="00343481" w:rsidSect="00411AA0">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D40" w:rsidRDefault="00B73D40" w:rsidP="00877420">
      <w:pPr>
        <w:spacing w:after="0" w:line="240" w:lineRule="auto"/>
      </w:pPr>
      <w:r>
        <w:separator/>
      </w:r>
    </w:p>
  </w:endnote>
  <w:endnote w:type="continuationSeparator" w:id="1">
    <w:p w:rsidR="00B73D40" w:rsidRDefault="00B73D40" w:rsidP="008774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Times New Roman Bold">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2AB" w:rsidRDefault="00F032AB" w:rsidP="00877420">
    <w:pPr>
      <w:spacing w:after="0"/>
      <w:jc w:val="center"/>
    </w:pPr>
    <w:r>
      <w:rPr>
        <w:noProof/>
      </w:rPr>
      <w:drawing>
        <wp:anchor distT="0" distB="0" distL="114300" distR="114300" simplePos="0" relativeHeight="251661312" behindDoc="0" locked="0" layoutInCell="1" allowOverlap="1">
          <wp:simplePos x="0" y="0"/>
          <wp:positionH relativeFrom="column">
            <wp:posOffset>-76200</wp:posOffset>
          </wp:positionH>
          <wp:positionV relativeFrom="paragraph">
            <wp:posOffset>190500</wp:posOffset>
          </wp:positionV>
          <wp:extent cx="457200" cy="366395"/>
          <wp:effectExtent l="0" t="19050" r="76200" b="52705"/>
          <wp:wrapSquare wrapText="bothSides"/>
          <wp:docPr id="1" name="Picture 1" descr="BIMEX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MEX_LOGO.JPG"/>
                  <pic:cNvPicPr/>
                </pic:nvPicPr>
                <pic:blipFill>
                  <a:blip r:embed="rId1"/>
                  <a:stretch>
                    <a:fillRect/>
                  </a:stretch>
                </pic:blipFill>
                <pic:spPr>
                  <a:xfrm>
                    <a:off x="0" y="0"/>
                    <a:ext cx="457200" cy="366395"/>
                  </a:xfrm>
                  <a:prstGeom prst="rect">
                    <a:avLst/>
                  </a:prstGeom>
                  <a:effectLst>
                    <a:outerShdw blurRad="50800" dist="38100" dir="2700000" algn="tl" rotWithShape="0">
                      <a:prstClr val="black">
                        <a:alpha val="40000"/>
                      </a:prstClr>
                    </a:outerShdw>
                  </a:effectLst>
                </pic:spPr>
              </pic:pic>
            </a:graphicData>
          </a:graphic>
        </wp:anchor>
      </w:drawing>
    </w:r>
    <w:r>
      <w:t>Building Information Modeling</w:t>
    </w:r>
    <w:r w:rsidR="004F0CA4">
      <w:t xml:space="preserve"> Project Execution Plan Document</w:t>
    </w:r>
  </w:p>
  <w:tbl>
    <w:tblPr>
      <w:tblW w:w="5055" w:type="pct"/>
      <w:tblCellMar>
        <w:top w:w="72" w:type="dxa"/>
        <w:left w:w="115" w:type="dxa"/>
        <w:bottom w:w="72" w:type="dxa"/>
        <w:right w:w="115" w:type="dxa"/>
      </w:tblCellMar>
      <w:tblLook w:val="04A0"/>
    </w:tblPr>
    <w:tblGrid>
      <w:gridCol w:w="8935"/>
      <w:gridCol w:w="760"/>
    </w:tblGrid>
    <w:tr w:rsidR="00F032AB" w:rsidTr="009A4FA9">
      <w:trPr>
        <w:trHeight w:val="439"/>
      </w:trPr>
      <w:tc>
        <w:tcPr>
          <w:tcW w:w="4608" w:type="pct"/>
          <w:tcBorders>
            <w:top w:val="single" w:sz="4" w:space="0" w:color="000000" w:themeColor="text1"/>
          </w:tcBorders>
        </w:tcPr>
        <w:p w:rsidR="00F032AB" w:rsidRDefault="00F032AB" w:rsidP="009A4FA9">
          <w:pPr>
            <w:pStyle w:val="Footer"/>
            <w:jc w:val="center"/>
            <w:rPr>
              <w:sz w:val="16"/>
              <w:szCs w:val="16"/>
            </w:rPr>
          </w:pPr>
          <w:r>
            <w:t xml:space="preserve">            </w:t>
          </w:r>
          <w:r>
            <w:rPr>
              <w:sz w:val="16"/>
              <w:szCs w:val="16"/>
            </w:rPr>
            <w:t xml:space="preserve"> ©2009 </w:t>
          </w:r>
          <w:r w:rsidRPr="007F0237">
            <w:rPr>
              <w:sz w:val="16"/>
              <w:szCs w:val="16"/>
            </w:rPr>
            <w:t>The Computer Integra</w:t>
          </w:r>
          <w:r>
            <w:rPr>
              <w:sz w:val="16"/>
              <w:szCs w:val="16"/>
            </w:rPr>
            <w:t>ted Construction Research Group</w:t>
          </w:r>
        </w:p>
        <w:p w:rsidR="00F032AB" w:rsidRPr="007F0237" w:rsidRDefault="00F032AB" w:rsidP="009A4FA9">
          <w:pPr>
            <w:pStyle w:val="Footer"/>
            <w:jc w:val="center"/>
            <w:rPr>
              <w:sz w:val="16"/>
              <w:szCs w:val="16"/>
            </w:rPr>
          </w:pPr>
          <w:r>
            <w:rPr>
              <w:sz w:val="16"/>
              <w:szCs w:val="16"/>
            </w:rPr>
            <w:t xml:space="preserve">             The Pennsylvania State University</w:t>
          </w:r>
          <w:r w:rsidRPr="007F0237">
            <w:rPr>
              <w:sz w:val="16"/>
              <w:szCs w:val="16"/>
            </w:rPr>
            <w:t xml:space="preserve"> </w:t>
          </w:r>
        </w:p>
      </w:tc>
      <w:tc>
        <w:tcPr>
          <w:tcW w:w="392" w:type="pct"/>
          <w:tcBorders>
            <w:top w:val="single" w:sz="4" w:space="0" w:color="C0504D" w:themeColor="accent2"/>
          </w:tcBorders>
          <w:shd w:val="clear" w:color="auto" w:fill="17365D" w:themeFill="text2" w:themeFillShade="BF"/>
        </w:tcPr>
        <w:p w:rsidR="00F032AB" w:rsidRDefault="001A423D" w:rsidP="009A4FA9">
          <w:pPr>
            <w:pStyle w:val="Header"/>
            <w:jc w:val="center"/>
            <w:rPr>
              <w:color w:val="FFFFFF" w:themeColor="background1"/>
            </w:rPr>
          </w:pPr>
          <w:fldSimple w:instr=" PAGE  \* Arabic  \* MERGEFORMAT ">
            <w:r w:rsidR="00834B4E">
              <w:rPr>
                <w:noProof/>
              </w:rPr>
              <w:t>11</w:t>
            </w:r>
          </w:fldSimple>
        </w:p>
      </w:tc>
    </w:tr>
  </w:tbl>
  <w:p w:rsidR="00F032AB" w:rsidRDefault="00F032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D40" w:rsidRDefault="00B73D40" w:rsidP="00877420">
      <w:pPr>
        <w:spacing w:after="0" w:line="240" w:lineRule="auto"/>
      </w:pPr>
      <w:r>
        <w:separator/>
      </w:r>
    </w:p>
  </w:footnote>
  <w:footnote w:type="continuationSeparator" w:id="1">
    <w:p w:rsidR="00B73D40" w:rsidRDefault="00B73D40" w:rsidP="00877420">
      <w:pPr>
        <w:spacing w:after="0" w:line="240" w:lineRule="auto"/>
      </w:pPr>
      <w:r>
        <w:continuationSeparator/>
      </w:r>
    </w:p>
  </w:footnote>
  <w:footnote w:id="2">
    <w:p w:rsidR="00F032AB" w:rsidRPr="00AD5723" w:rsidRDefault="00F032AB" w:rsidP="00304CB2">
      <w:pPr>
        <w:spacing w:line="240" w:lineRule="auto"/>
        <w:rPr>
          <w:rFonts w:ascii="Times New Roman" w:hAnsi="Times New Roman" w:cs="Times New Roman"/>
          <w:sz w:val="20"/>
          <w:szCs w:val="20"/>
        </w:rPr>
      </w:pPr>
      <w:r w:rsidRPr="00AD5723">
        <w:rPr>
          <w:rStyle w:val="Heading4Char"/>
          <w:rFonts w:ascii="Times New Roman" w:hAnsi="Times New Roman" w:cs="Times New Roman"/>
          <w:sz w:val="20"/>
          <w:szCs w:val="20"/>
          <w:vertAlign w:val="superscript"/>
        </w:rPr>
        <w:footnoteRef/>
      </w:r>
      <w:r w:rsidRPr="00AD5723">
        <w:rPr>
          <w:rFonts w:ascii="Times New Roman" w:hAnsi="Times New Roman" w:cs="Times New Roman"/>
          <w:sz w:val="20"/>
          <w:szCs w:val="20"/>
          <w:vertAlign w:val="superscript"/>
        </w:rPr>
        <w:t xml:space="preserve"> </w:t>
      </w:r>
      <w:r w:rsidRPr="00AD5723">
        <w:rPr>
          <w:rFonts w:ascii="Times New Roman" w:hAnsi="Times New Roman" w:cs="Times New Roman"/>
          <w:sz w:val="20"/>
          <w:szCs w:val="20"/>
        </w:rPr>
        <w:t>Autodesk Communication Specifications</w:t>
      </w:r>
    </w:p>
  </w:footnote>
  <w:footnote w:id="3">
    <w:p w:rsidR="00F032AB" w:rsidRDefault="00F032AB" w:rsidP="00304CB2">
      <w:pPr>
        <w:spacing w:line="240" w:lineRule="auto"/>
      </w:pPr>
      <w:r w:rsidRPr="00AD5723">
        <w:rPr>
          <w:rStyle w:val="Heading4Char"/>
          <w:rFonts w:ascii="Times New Roman" w:hAnsi="Times New Roman" w:cs="Times New Roman"/>
          <w:sz w:val="20"/>
          <w:szCs w:val="20"/>
          <w:vertAlign w:val="superscript"/>
        </w:rPr>
        <w:footnoteRef/>
      </w:r>
      <w:r w:rsidRPr="00AD5723">
        <w:rPr>
          <w:rFonts w:ascii="Times New Roman" w:hAnsi="Times New Roman" w:cs="Times New Roman"/>
          <w:sz w:val="20"/>
          <w:szCs w:val="20"/>
          <w:vertAlign w:val="superscript"/>
        </w:rPr>
        <w:t xml:space="preserve"> </w:t>
      </w:r>
      <w:r w:rsidRPr="00AD5723">
        <w:rPr>
          <w:rFonts w:ascii="Times New Roman" w:hAnsi="Times New Roman" w:cs="Times New Roman"/>
          <w:sz w:val="20"/>
          <w:szCs w:val="20"/>
        </w:rPr>
        <w:t>USACE BIM Road Map</w:t>
      </w:r>
    </w:p>
  </w:footnote>
  <w:footnote w:id="4">
    <w:p w:rsidR="00F032AB" w:rsidRDefault="00F032AB" w:rsidP="00304CB2">
      <w:pPr>
        <w:pStyle w:val="HTMLPreformatted"/>
      </w:pPr>
      <w:r>
        <w:rPr>
          <w:rStyle w:val="Heading4Char"/>
        </w:rPr>
        <w:footnoteRef/>
      </w:r>
      <w:r>
        <w:t xml:space="preserve"> Larson, D. A., and Golden, K. A. (2008). Entering the Brave New World:</w:t>
      </w:r>
    </w:p>
    <w:p w:rsidR="00F032AB" w:rsidRDefault="00F032AB" w:rsidP="00304CB2">
      <w:pPr>
        <w:pStyle w:val="HTMLPreformatted"/>
      </w:pPr>
      <w:r>
        <w:t>An Introduction to Contracting for BIM. William Mitchell Law Review,</w:t>
      </w:r>
    </w:p>
    <w:p w:rsidR="00F032AB" w:rsidRDefault="00F032AB" w:rsidP="00304CB2">
      <w:pPr>
        <w:pStyle w:val="HTMLPreformatted"/>
      </w:pPr>
      <w:r>
        <w:t>Volume 34.</w:t>
      </w:r>
    </w:p>
    <w:p w:rsidR="00F032AB" w:rsidRDefault="00F032AB" w:rsidP="00304CB2"/>
  </w:footnote>
  <w:footnote w:id="5">
    <w:p w:rsidR="00F032AB" w:rsidRPr="0094689C" w:rsidRDefault="00F032AB" w:rsidP="00304CB2">
      <w:pPr>
        <w:spacing w:line="240" w:lineRule="auto"/>
        <w:rPr>
          <w:rFonts w:ascii="Times New Roman" w:hAnsi="Times New Roman" w:cs="Times New Roman"/>
          <w:sz w:val="20"/>
          <w:szCs w:val="20"/>
        </w:rPr>
      </w:pPr>
      <w:r w:rsidRPr="0094689C">
        <w:rPr>
          <w:rStyle w:val="Heading4Char"/>
          <w:rFonts w:ascii="Times New Roman" w:hAnsi="Times New Roman" w:cs="Times New Roman"/>
          <w:sz w:val="20"/>
          <w:szCs w:val="20"/>
        </w:rPr>
        <w:footnoteRef/>
      </w:r>
      <w:r w:rsidRPr="0094689C">
        <w:rPr>
          <w:rFonts w:ascii="Times New Roman" w:hAnsi="Times New Roman" w:cs="Times New Roman"/>
          <w:sz w:val="20"/>
          <w:szCs w:val="20"/>
        </w:rPr>
        <w:t xml:space="preserve"> Lowe, R. H. and Muncey J. M. (2008). The ConsensusDOCS 301 BIM Addendum. American Bar Association: Forum on the Construction Industry.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4AAD"/>
    <w:multiLevelType w:val="hybridMultilevel"/>
    <w:tmpl w:val="20C0D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0B29EC"/>
    <w:multiLevelType w:val="hybridMultilevel"/>
    <w:tmpl w:val="F55083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5F3AE3"/>
    <w:multiLevelType w:val="hybridMultilevel"/>
    <w:tmpl w:val="484AB5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4F4A78"/>
    <w:multiLevelType w:val="hybridMultilevel"/>
    <w:tmpl w:val="225EB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D65FAA"/>
    <w:multiLevelType w:val="multilevel"/>
    <w:tmpl w:val="6A6E7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B92E19"/>
    <w:multiLevelType w:val="hybridMultilevel"/>
    <w:tmpl w:val="41782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B84589"/>
    <w:multiLevelType w:val="multilevel"/>
    <w:tmpl w:val="BE9AD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8BA665D"/>
    <w:multiLevelType w:val="multilevel"/>
    <w:tmpl w:val="960A6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A602642"/>
    <w:multiLevelType w:val="multilevel"/>
    <w:tmpl w:val="BD4A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B31186D"/>
    <w:multiLevelType w:val="multilevel"/>
    <w:tmpl w:val="8AA68E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0CD85F5F"/>
    <w:multiLevelType w:val="hybridMultilevel"/>
    <w:tmpl w:val="2496F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F805DBA"/>
    <w:multiLevelType w:val="multilevel"/>
    <w:tmpl w:val="D9C86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5E27CF"/>
    <w:multiLevelType w:val="hybridMultilevel"/>
    <w:tmpl w:val="F56E42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BA2427"/>
    <w:multiLevelType w:val="multilevel"/>
    <w:tmpl w:val="2BB63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4B22811"/>
    <w:multiLevelType w:val="hybridMultilevel"/>
    <w:tmpl w:val="7C6471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4F810EF"/>
    <w:multiLevelType w:val="hybridMultilevel"/>
    <w:tmpl w:val="D8328E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61A1D60"/>
    <w:multiLevelType w:val="multilevel"/>
    <w:tmpl w:val="434AF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734486D"/>
    <w:multiLevelType w:val="hybridMultilevel"/>
    <w:tmpl w:val="B80E81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9255B3A"/>
    <w:multiLevelType w:val="multilevel"/>
    <w:tmpl w:val="30B4E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9C95BD4"/>
    <w:multiLevelType w:val="hybridMultilevel"/>
    <w:tmpl w:val="48B4AD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A892FCE"/>
    <w:multiLevelType w:val="hybridMultilevel"/>
    <w:tmpl w:val="3A401F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AEB5D9C"/>
    <w:multiLevelType w:val="hybridMultilevel"/>
    <w:tmpl w:val="DA906B4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BE7209F"/>
    <w:multiLevelType w:val="multilevel"/>
    <w:tmpl w:val="4198C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C74347E"/>
    <w:multiLevelType w:val="multilevel"/>
    <w:tmpl w:val="2B6AD8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1C8C691F"/>
    <w:multiLevelType w:val="hybridMultilevel"/>
    <w:tmpl w:val="3FB8E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D8659C3"/>
    <w:multiLevelType w:val="hybridMultilevel"/>
    <w:tmpl w:val="A5288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2265654"/>
    <w:multiLevelType w:val="hybridMultilevel"/>
    <w:tmpl w:val="4B00C4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2297446A"/>
    <w:multiLevelType w:val="hybridMultilevel"/>
    <w:tmpl w:val="B404AD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37E438D"/>
    <w:multiLevelType w:val="hybridMultilevel"/>
    <w:tmpl w:val="78D62E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5654286"/>
    <w:multiLevelType w:val="multilevel"/>
    <w:tmpl w:val="7FE86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6AA0D95"/>
    <w:multiLevelType w:val="hybridMultilevel"/>
    <w:tmpl w:val="9620B12E"/>
    <w:lvl w:ilvl="0" w:tplc="C6B8FE18">
      <w:start w:val="1"/>
      <w:numFmt w:val="bullet"/>
      <w:lvlText w:val="•"/>
      <w:lvlJc w:val="left"/>
      <w:pPr>
        <w:tabs>
          <w:tab w:val="num" w:pos="720"/>
        </w:tabs>
        <w:ind w:left="720" w:hanging="360"/>
      </w:pPr>
      <w:rPr>
        <w:rFonts w:ascii="Arial" w:hAnsi="Arial" w:hint="default"/>
      </w:rPr>
    </w:lvl>
    <w:lvl w:ilvl="1" w:tplc="746CB548">
      <w:start w:val="1"/>
      <w:numFmt w:val="bullet"/>
      <w:lvlText w:val="•"/>
      <w:lvlJc w:val="left"/>
      <w:pPr>
        <w:tabs>
          <w:tab w:val="num" w:pos="1440"/>
        </w:tabs>
        <w:ind w:left="1440" w:hanging="360"/>
      </w:pPr>
      <w:rPr>
        <w:rFonts w:ascii="Arial" w:hAnsi="Arial" w:hint="default"/>
      </w:rPr>
    </w:lvl>
    <w:lvl w:ilvl="2" w:tplc="0D8E6A4E">
      <w:start w:val="1"/>
      <w:numFmt w:val="bullet"/>
      <w:lvlText w:val="•"/>
      <w:lvlJc w:val="left"/>
      <w:pPr>
        <w:tabs>
          <w:tab w:val="num" w:pos="2160"/>
        </w:tabs>
        <w:ind w:left="2160" w:hanging="360"/>
      </w:pPr>
      <w:rPr>
        <w:rFonts w:ascii="Arial" w:hAnsi="Arial" w:hint="default"/>
      </w:rPr>
    </w:lvl>
    <w:lvl w:ilvl="3" w:tplc="8F4859E6" w:tentative="1">
      <w:start w:val="1"/>
      <w:numFmt w:val="bullet"/>
      <w:lvlText w:val="•"/>
      <w:lvlJc w:val="left"/>
      <w:pPr>
        <w:tabs>
          <w:tab w:val="num" w:pos="2880"/>
        </w:tabs>
        <w:ind w:left="2880" w:hanging="360"/>
      </w:pPr>
      <w:rPr>
        <w:rFonts w:ascii="Arial" w:hAnsi="Arial" w:hint="default"/>
      </w:rPr>
    </w:lvl>
    <w:lvl w:ilvl="4" w:tplc="2B549774" w:tentative="1">
      <w:start w:val="1"/>
      <w:numFmt w:val="bullet"/>
      <w:lvlText w:val="•"/>
      <w:lvlJc w:val="left"/>
      <w:pPr>
        <w:tabs>
          <w:tab w:val="num" w:pos="3600"/>
        </w:tabs>
        <w:ind w:left="3600" w:hanging="360"/>
      </w:pPr>
      <w:rPr>
        <w:rFonts w:ascii="Arial" w:hAnsi="Arial" w:hint="default"/>
      </w:rPr>
    </w:lvl>
    <w:lvl w:ilvl="5" w:tplc="AA7AB822" w:tentative="1">
      <w:start w:val="1"/>
      <w:numFmt w:val="bullet"/>
      <w:lvlText w:val="•"/>
      <w:lvlJc w:val="left"/>
      <w:pPr>
        <w:tabs>
          <w:tab w:val="num" w:pos="4320"/>
        </w:tabs>
        <w:ind w:left="4320" w:hanging="360"/>
      </w:pPr>
      <w:rPr>
        <w:rFonts w:ascii="Arial" w:hAnsi="Arial" w:hint="default"/>
      </w:rPr>
    </w:lvl>
    <w:lvl w:ilvl="6" w:tplc="9A2293A2" w:tentative="1">
      <w:start w:val="1"/>
      <w:numFmt w:val="bullet"/>
      <w:lvlText w:val="•"/>
      <w:lvlJc w:val="left"/>
      <w:pPr>
        <w:tabs>
          <w:tab w:val="num" w:pos="5040"/>
        </w:tabs>
        <w:ind w:left="5040" w:hanging="360"/>
      </w:pPr>
      <w:rPr>
        <w:rFonts w:ascii="Arial" w:hAnsi="Arial" w:hint="default"/>
      </w:rPr>
    </w:lvl>
    <w:lvl w:ilvl="7" w:tplc="34D0622E" w:tentative="1">
      <w:start w:val="1"/>
      <w:numFmt w:val="bullet"/>
      <w:lvlText w:val="•"/>
      <w:lvlJc w:val="left"/>
      <w:pPr>
        <w:tabs>
          <w:tab w:val="num" w:pos="5760"/>
        </w:tabs>
        <w:ind w:left="5760" w:hanging="360"/>
      </w:pPr>
      <w:rPr>
        <w:rFonts w:ascii="Arial" w:hAnsi="Arial" w:hint="default"/>
      </w:rPr>
    </w:lvl>
    <w:lvl w:ilvl="8" w:tplc="F1C823F8" w:tentative="1">
      <w:start w:val="1"/>
      <w:numFmt w:val="bullet"/>
      <w:lvlText w:val="•"/>
      <w:lvlJc w:val="left"/>
      <w:pPr>
        <w:tabs>
          <w:tab w:val="num" w:pos="6480"/>
        </w:tabs>
        <w:ind w:left="6480" w:hanging="360"/>
      </w:pPr>
      <w:rPr>
        <w:rFonts w:ascii="Arial" w:hAnsi="Arial" w:hint="default"/>
      </w:rPr>
    </w:lvl>
  </w:abstractNum>
  <w:abstractNum w:abstractNumId="31">
    <w:nsid w:val="29974015"/>
    <w:multiLevelType w:val="hybridMultilevel"/>
    <w:tmpl w:val="304C4EF4"/>
    <w:lvl w:ilvl="0" w:tplc="5FEA03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2BF91DF3"/>
    <w:multiLevelType w:val="multilevel"/>
    <w:tmpl w:val="35E8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C6A1F2C"/>
    <w:multiLevelType w:val="multilevel"/>
    <w:tmpl w:val="2F08A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C742316"/>
    <w:multiLevelType w:val="hybridMultilevel"/>
    <w:tmpl w:val="6A7E0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CBB364B"/>
    <w:multiLevelType w:val="multilevel"/>
    <w:tmpl w:val="31760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04D2A74"/>
    <w:multiLevelType w:val="multilevel"/>
    <w:tmpl w:val="AD786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1C52072"/>
    <w:multiLevelType w:val="hybridMultilevel"/>
    <w:tmpl w:val="E1A4D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1DE5D01"/>
    <w:multiLevelType w:val="multilevel"/>
    <w:tmpl w:val="71E03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35175D3"/>
    <w:multiLevelType w:val="multilevel"/>
    <w:tmpl w:val="C4C67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44F0739"/>
    <w:multiLevelType w:val="hybridMultilevel"/>
    <w:tmpl w:val="1DE664BE"/>
    <w:lvl w:ilvl="0" w:tplc="74FEAB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352E6AFB"/>
    <w:multiLevelType w:val="hybridMultilevel"/>
    <w:tmpl w:val="CDBAF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71853F5"/>
    <w:multiLevelType w:val="hybridMultilevel"/>
    <w:tmpl w:val="5FBAB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3D36004A"/>
    <w:multiLevelType w:val="hybridMultilevel"/>
    <w:tmpl w:val="7B90B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D83190E"/>
    <w:multiLevelType w:val="hybridMultilevel"/>
    <w:tmpl w:val="AEBC0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FF303EB"/>
    <w:multiLevelType w:val="multilevel"/>
    <w:tmpl w:val="20D2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00B2B60"/>
    <w:multiLevelType w:val="hybridMultilevel"/>
    <w:tmpl w:val="64A20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0AC56DF"/>
    <w:multiLevelType w:val="hybridMultilevel"/>
    <w:tmpl w:val="01102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1633986"/>
    <w:multiLevelType w:val="hybridMultilevel"/>
    <w:tmpl w:val="38A44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27A02B4"/>
    <w:multiLevelType w:val="hybridMultilevel"/>
    <w:tmpl w:val="CA38502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429054BA"/>
    <w:multiLevelType w:val="hybridMultilevel"/>
    <w:tmpl w:val="326CAD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476772EA"/>
    <w:multiLevelType w:val="multilevel"/>
    <w:tmpl w:val="A094C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89B1393"/>
    <w:multiLevelType w:val="hybridMultilevel"/>
    <w:tmpl w:val="619AB5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49DA046C"/>
    <w:multiLevelType w:val="hybridMultilevel"/>
    <w:tmpl w:val="92544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4D1D1E44"/>
    <w:multiLevelType w:val="multilevel"/>
    <w:tmpl w:val="BC082A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nsid w:val="4F315D5A"/>
    <w:multiLevelType w:val="multilevel"/>
    <w:tmpl w:val="9C62F01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nsid w:val="525E2158"/>
    <w:multiLevelType w:val="multilevel"/>
    <w:tmpl w:val="B5FE41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32B4D06"/>
    <w:multiLevelType w:val="hybridMultilevel"/>
    <w:tmpl w:val="3B56D9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53DB460A"/>
    <w:multiLevelType w:val="hybridMultilevel"/>
    <w:tmpl w:val="697662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44770D2"/>
    <w:multiLevelType w:val="hybridMultilevel"/>
    <w:tmpl w:val="EFCE40C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7B5015A"/>
    <w:multiLevelType w:val="multilevel"/>
    <w:tmpl w:val="2CB44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8382927"/>
    <w:multiLevelType w:val="hybridMultilevel"/>
    <w:tmpl w:val="E54C59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8CD7F7A"/>
    <w:multiLevelType w:val="hybridMultilevel"/>
    <w:tmpl w:val="80FA5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ADE394C"/>
    <w:multiLevelType w:val="multilevel"/>
    <w:tmpl w:val="905CB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C63094B"/>
    <w:multiLevelType w:val="multilevel"/>
    <w:tmpl w:val="793C79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5">
    <w:nsid w:val="5CCC5378"/>
    <w:multiLevelType w:val="hybridMultilevel"/>
    <w:tmpl w:val="C2D60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E33133A"/>
    <w:multiLevelType w:val="hybridMultilevel"/>
    <w:tmpl w:val="31F857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F5C1BFE"/>
    <w:multiLevelType w:val="hybridMultilevel"/>
    <w:tmpl w:val="C77A47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5F9B7F6B"/>
    <w:multiLevelType w:val="hybridMultilevel"/>
    <w:tmpl w:val="0D6AE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601853A7"/>
    <w:multiLevelType w:val="hybridMultilevel"/>
    <w:tmpl w:val="E87C71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616811B2"/>
    <w:multiLevelType w:val="multilevel"/>
    <w:tmpl w:val="0BFC1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25D5033"/>
    <w:multiLevelType w:val="hybridMultilevel"/>
    <w:tmpl w:val="DA7091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62952C09"/>
    <w:multiLevelType w:val="multilevel"/>
    <w:tmpl w:val="1B38A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37B3B95"/>
    <w:multiLevelType w:val="multilevel"/>
    <w:tmpl w:val="01E4F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5374D08"/>
    <w:multiLevelType w:val="hybridMultilevel"/>
    <w:tmpl w:val="F0A232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67BE33E1"/>
    <w:multiLevelType w:val="hybridMultilevel"/>
    <w:tmpl w:val="ECF2C908"/>
    <w:lvl w:ilvl="0" w:tplc="E272B3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680305E5"/>
    <w:multiLevelType w:val="multilevel"/>
    <w:tmpl w:val="CA0CD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88F0775"/>
    <w:multiLevelType w:val="hybridMultilevel"/>
    <w:tmpl w:val="777ADD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6A56419B"/>
    <w:multiLevelType w:val="hybridMultilevel"/>
    <w:tmpl w:val="53844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6BE33943"/>
    <w:multiLevelType w:val="hybridMultilevel"/>
    <w:tmpl w:val="A8AC3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C500DF2"/>
    <w:multiLevelType w:val="hybridMultilevel"/>
    <w:tmpl w:val="4EE87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C9850F2"/>
    <w:multiLevelType w:val="multilevel"/>
    <w:tmpl w:val="58C60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F3D568E"/>
    <w:multiLevelType w:val="hybridMultilevel"/>
    <w:tmpl w:val="AC6E7FA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6FB303F9"/>
    <w:multiLevelType w:val="multilevel"/>
    <w:tmpl w:val="0B5079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14B0F62"/>
    <w:multiLevelType w:val="hybridMultilevel"/>
    <w:tmpl w:val="ADD67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72197DDC"/>
    <w:multiLevelType w:val="multilevel"/>
    <w:tmpl w:val="4A389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2CC561C"/>
    <w:multiLevelType w:val="hybridMultilevel"/>
    <w:tmpl w:val="8402B8BE"/>
    <w:lvl w:ilvl="0" w:tplc="C2527B0E">
      <w:start w:val="1"/>
      <w:numFmt w:val="bullet"/>
      <w:lvlText w:val="•"/>
      <w:lvlJc w:val="left"/>
      <w:pPr>
        <w:tabs>
          <w:tab w:val="num" w:pos="720"/>
        </w:tabs>
        <w:ind w:left="720" w:hanging="360"/>
      </w:pPr>
      <w:rPr>
        <w:rFonts w:ascii="Arial" w:hAnsi="Arial" w:hint="default"/>
      </w:rPr>
    </w:lvl>
    <w:lvl w:ilvl="1" w:tplc="2B805710">
      <w:start w:val="1"/>
      <w:numFmt w:val="bullet"/>
      <w:lvlText w:val="•"/>
      <w:lvlJc w:val="left"/>
      <w:pPr>
        <w:tabs>
          <w:tab w:val="num" w:pos="1440"/>
        </w:tabs>
        <w:ind w:left="1440" w:hanging="360"/>
      </w:pPr>
      <w:rPr>
        <w:rFonts w:ascii="Arial" w:hAnsi="Arial" w:hint="default"/>
      </w:rPr>
    </w:lvl>
    <w:lvl w:ilvl="2" w:tplc="5A643B40" w:tentative="1">
      <w:start w:val="1"/>
      <w:numFmt w:val="bullet"/>
      <w:lvlText w:val="•"/>
      <w:lvlJc w:val="left"/>
      <w:pPr>
        <w:tabs>
          <w:tab w:val="num" w:pos="2160"/>
        </w:tabs>
        <w:ind w:left="2160" w:hanging="360"/>
      </w:pPr>
      <w:rPr>
        <w:rFonts w:ascii="Arial" w:hAnsi="Arial" w:hint="default"/>
      </w:rPr>
    </w:lvl>
    <w:lvl w:ilvl="3" w:tplc="95B85C5E" w:tentative="1">
      <w:start w:val="1"/>
      <w:numFmt w:val="bullet"/>
      <w:lvlText w:val="•"/>
      <w:lvlJc w:val="left"/>
      <w:pPr>
        <w:tabs>
          <w:tab w:val="num" w:pos="2880"/>
        </w:tabs>
        <w:ind w:left="2880" w:hanging="360"/>
      </w:pPr>
      <w:rPr>
        <w:rFonts w:ascii="Arial" w:hAnsi="Arial" w:hint="default"/>
      </w:rPr>
    </w:lvl>
    <w:lvl w:ilvl="4" w:tplc="D54693AE" w:tentative="1">
      <w:start w:val="1"/>
      <w:numFmt w:val="bullet"/>
      <w:lvlText w:val="•"/>
      <w:lvlJc w:val="left"/>
      <w:pPr>
        <w:tabs>
          <w:tab w:val="num" w:pos="3600"/>
        </w:tabs>
        <w:ind w:left="3600" w:hanging="360"/>
      </w:pPr>
      <w:rPr>
        <w:rFonts w:ascii="Arial" w:hAnsi="Arial" w:hint="default"/>
      </w:rPr>
    </w:lvl>
    <w:lvl w:ilvl="5" w:tplc="1E02B16E" w:tentative="1">
      <w:start w:val="1"/>
      <w:numFmt w:val="bullet"/>
      <w:lvlText w:val="•"/>
      <w:lvlJc w:val="left"/>
      <w:pPr>
        <w:tabs>
          <w:tab w:val="num" w:pos="4320"/>
        </w:tabs>
        <w:ind w:left="4320" w:hanging="360"/>
      </w:pPr>
      <w:rPr>
        <w:rFonts w:ascii="Arial" w:hAnsi="Arial" w:hint="default"/>
      </w:rPr>
    </w:lvl>
    <w:lvl w:ilvl="6" w:tplc="3ADA2A68" w:tentative="1">
      <w:start w:val="1"/>
      <w:numFmt w:val="bullet"/>
      <w:lvlText w:val="•"/>
      <w:lvlJc w:val="left"/>
      <w:pPr>
        <w:tabs>
          <w:tab w:val="num" w:pos="5040"/>
        </w:tabs>
        <w:ind w:left="5040" w:hanging="360"/>
      </w:pPr>
      <w:rPr>
        <w:rFonts w:ascii="Arial" w:hAnsi="Arial" w:hint="default"/>
      </w:rPr>
    </w:lvl>
    <w:lvl w:ilvl="7" w:tplc="3A74C258" w:tentative="1">
      <w:start w:val="1"/>
      <w:numFmt w:val="bullet"/>
      <w:lvlText w:val="•"/>
      <w:lvlJc w:val="left"/>
      <w:pPr>
        <w:tabs>
          <w:tab w:val="num" w:pos="5760"/>
        </w:tabs>
        <w:ind w:left="5760" w:hanging="360"/>
      </w:pPr>
      <w:rPr>
        <w:rFonts w:ascii="Arial" w:hAnsi="Arial" w:hint="default"/>
      </w:rPr>
    </w:lvl>
    <w:lvl w:ilvl="8" w:tplc="414C51F4" w:tentative="1">
      <w:start w:val="1"/>
      <w:numFmt w:val="bullet"/>
      <w:lvlText w:val="•"/>
      <w:lvlJc w:val="left"/>
      <w:pPr>
        <w:tabs>
          <w:tab w:val="num" w:pos="6480"/>
        </w:tabs>
        <w:ind w:left="6480" w:hanging="360"/>
      </w:pPr>
      <w:rPr>
        <w:rFonts w:ascii="Arial" w:hAnsi="Arial" w:hint="default"/>
      </w:rPr>
    </w:lvl>
  </w:abstractNum>
  <w:abstractNum w:abstractNumId="87">
    <w:nsid w:val="738B5AFB"/>
    <w:multiLevelType w:val="hybridMultilevel"/>
    <w:tmpl w:val="38847C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73C10E49"/>
    <w:multiLevelType w:val="hybridMultilevel"/>
    <w:tmpl w:val="7666C6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75494F6B"/>
    <w:multiLevelType w:val="multilevel"/>
    <w:tmpl w:val="2236C7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5E05CDA"/>
    <w:multiLevelType w:val="hybridMultilevel"/>
    <w:tmpl w:val="9EA0C5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7A6A0B57"/>
    <w:multiLevelType w:val="multilevel"/>
    <w:tmpl w:val="882EE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AE450D3"/>
    <w:multiLevelType w:val="hybridMultilevel"/>
    <w:tmpl w:val="FBC8AEB2"/>
    <w:lvl w:ilvl="0" w:tplc="BE0435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B8B52AF"/>
    <w:multiLevelType w:val="multilevel"/>
    <w:tmpl w:val="7DB643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4">
    <w:nsid w:val="7C227BD9"/>
    <w:multiLevelType w:val="multilevel"/>
    <w:tmpl w:val="292C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D0B63A2"/>
    <w:multiLevelType w:val="multilevel"/>
    <w:tmpl w:val="107CD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7DF866B8"/>
    <w:multiLevelType w:val="multilevel"/>
    <w:tmpl w:val="CE1A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E141C1A"/>
    <w:multiLevelType w:val="multilevel"/>
    <w:tmpl w:val="94FAA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7F9D0294"/>
    <w:multiLevelType w:val="hybridMultilevel"/>
    <w:tmpl w:val="2CDC629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2"/>
  </w:num>
  <w:num w:numId="2">
    <w:abstractNumId w:val="30"/>
  </w:num>
  <w:num w:numId="3">
    <w:abstractNumId w:val="86"/>
  </w:num>
  <w:num w:numId="4">
    <w:abstractNumId w:val="55"/>
  </w:num>
  <w:num w:numId="5">
    <w:abstractNumId w:val="25"/>
  </w:num>
  <w:num w:numId="6">
    <w:abstractNumId w:val="34"/>
  </w:num>
  <w:num w:numId="7">
    <w:abstractNumId w:val="41"/>
  </w:num>
  <w:num w:numId="8">
    <w:abstractNumId w:val="48"/>
  </w:num>
  <w:num w:numId="9">
    <w:abstractNumId w:val="47"/>
  </w:num>
  <w:num w:numId="10">
    <w:abstractNumId w:val="46"/>
  </w:num>
  <w:num w:numId="11">
    <w:abstractNumId w:val="44"/>
  </w:num>
  <w:num w:numId="12">
    <w:abstractNumId w:val="5"/>
  </w:num>
  <w:num w:numId="13">
    <w:abstractNumId w:val="49"/>
  </w:num>
  <w:num w:numId="14">
    <w:abstractNumId w:val="75"/>
  </w:num>
  <w:num w:numId="15">
    <w:abstractNumId w:val="31"/>
  </w:num>
  <w:num w:numId="16">
    <w:abstractNumId w:val="0"/>
  </w:num>
  <w:num w:numId="17">
    <w:abstractNumId w:val="12"/>
  </w:num>
  <w:num w:numId="18">
    <w:abstractNumId w:val="20"/>
  </w:num>
  <w:num w:numId="19">
    <w:abstractNumId w:val="59"/>
  </w:num>
  <w:num w:numId="20">
    <w:abstractNumId w:val="98"/>
  </w:num>
  <w:num w:numId="21">
    <w:abstractNumId w:val="37"/>
  </w:num>
  <w:num w:numId="22">
    <w:abstractNumId w:val="21"/>
  </w:num>
  <w:num w:numId="23">
    <w:abstractNumId w:val="1"/>
  </w:num>
  <w:num w:numId="24">
    <w:abstractNumId w:val="61"/>
  </w:num>
  <w:num w:numId="25">
    <w:abstractNumId w:val="27"/>
  </w:num>
  <w:num w:numId="26">
    <w:abstractNumId w:val="40"/>
  </w:num>
  <w:num w:numId="27">
    <w:abstractNumId w:val="72"/>
  </w:num>
  <w:num w:numId="28">
    <w:abstractNumId w:val="33"/>
  </w:num>
  <w:num w:numId="29">
    <w:abstractNumId w:val="22"/>
  </w:num>
  <w:num w:numId="30">
    <w:abstractNumId w:val="18"/>
  </w:num>
  <w:num w:numId="31">
    <w:abstractNumId w:val="58"/>
  </w:num>
  <w:num w:numId="32">
    <w:abstractNumId w:val="26"/>
  </w:num>
  <w:num w:numId="33">
    <w:abstractNumId w:val="17"/>
  </w:num>
  <w:num w:numId="34">
    <w:abstractNumId w:val="91"/>
  </w:num>
  <w:num w:numId="35">
    <w:abstractNumId w:val="83"/>
  </w:num>
  <w:num w:numId="36">
    <w:abstractNumId w:val="89"/>
  </w:num>
  <w:num w:numId="37">
    <w:abstractNumId w:val="45"/>
  </w:num>
  <w:num w:numId="38">
    <w:abstractNumId w:val="95"/>
  </w:num>
  <w:num w:numId="39">
    <w:abstractNumId w:val="11"/>
  </w:num>
  <w:num w:numId="40">
    <w:abstractNumId w:val="51"/>
  </w:num>
  <w:num w:numId="41">
    <w:abstractNumId w:val="13"/>
  </w:num>
  <w:num w:numId="42">
    <w:abstractNumId w:val="85"/>
  </w:num>
  <w:num w:numId="43">
    <w:abstractNumId w:val="73"/>
  </w:num>
  <w:num w:numId="44">
    <w:abstractNumId w:val="70"/>
  </w:num>
  <w:num w:numId="45">
    <w:abstractNumId w:val="36"/>
  </w:num>
  <w:num w:numId="46">
    <w:abstractNumId w:val="64"/>
  </w:num>
  <w:num w:numId="47">
    <w:abstractNumId w:val="8"/>
  </w:num>
  <w:num w:numId="48">
    <w:abstractNumId w:val="9"/>
  </w:num>
  <w:num w:numId="49">
    <w:abstractNumId w:val="81"/>
  </w:num>
  <w:num w:numId="50">
    <w:abstractNumId w:val="93"/>
  </w:num>
  <w:num w:numId="51">
    <w:abstractNumId w:val="35"/>
  </w:num>
  <w:num w:numId="52">
    <w:abstractNumId w:val="56"/>
  </w:num>
  <w:num w:numId="53">
    <w:abstractNumId w:val="29"/>
  </w:num>
  <w:num w:numId="54">
    <w:abstractNumId w:val="94"/>
  </w:num>
  <w:num w:numId="55">
    <w:abstractNumId w:val="96"/>
  </w:num>
  <w:num w:numId="56">
    <w:abstractNumId w:val="7"/>
  </w:num>
  <w:num w:numId="57">
    <w:abstractNumId w:val="32"/>
  </w:num>
  <w:num w:numId="58">
    <w:abstractNumId w:val="57"/>
  </w:num>
  <w:num w:numId="59">
    <w:abstractNumId w:val="19"/>
  </w:num>
  <w:num w:numId="60">
    <w:abstractNumId w:val="50"/>
  </w:num>
  <w:num w:numId="61">
    <w:abstractNumId w:val="42"/>
  </w:num>
  <w:num w:numId="62">
    <w:abstractNumId w:val="74"/>
  </w:num>
  <w:num w:numId="63">
    <w:abstractNumId w:val="90"/>
  </w:num>
  <w:num w:numId="64">
    <w:abstractNumId w:val="77"/>
  </w:num>
  <w:num w:numId="65">
    <w:abstractNumId w:val="62"/>
  </w:num>
  <w:num w:numId="66">
    <w:abstractNumId w:val="80"/>
  </w:num>
  <w:num w:numId="67">
    <w:abstractNumId w:val="10"/>
  </w:num>
  <w:num w:numId="68">
    <w:abstractNumId w:val="43"/>
  </w:num>
  <w:num w:numId="69">
    <w:abstractNumId w:val="3"/>
  </w:num>
  <w:num w:numId="70">
    <w:abstractNumId w:val="6"/>
  </w:num>
  <w:num w:numId="71">
    <w:abstractNumId w:val="97"/>
  </w:num>
  <w:num w:numId="72">
    <w:abstractNumId w:val="38"/>
  </w:num>
  <w:num w:numId="73">
    <w:abstractNumId w:val="16"/>
  </w:num>
  <w:num w:numId="74">
    <w:abstractNumId w:val="63"/>
  </w:num>
  <w:num w:numId="75">
    <w:abstractNumId w:val="60"/>
  </w:num>
  <w:num w:numId="76">
    <w:abstractNumId w:val="39"/>
  </w:num>
  <w:num w:numId="77">
    <w:abstractNumId w:val="76"/>
  </w:num>
  <w:num w:numId="78">
    <w:abstractNumId w:val="4"/>
  </w:num>
  <w:num w:numId="79">
    <w:abstractNumId w:val="71"/>
  </w:num>
  <w:num w:numId="80">
    <w:abstractNumId w:val="87"/>
  </w:num>
  <w:num w:numId="81">
    <w:abstractNumId w:val="53"/>
  </w:num>
  <w:num w:numId="82">
    <w:abstractNumId w:val="24"/>
  </w:num>
  <w:num w:numId="83">
    <w:abstractNumId w:val="84"/>
  </w:num>
  <w:num w:numId="84">
    <w:abstractNumId w:val="78"/>
  </w:num>
  <w:num w:numId="85">
    <w:abstractNumId w:val="69"/>
  </w:num>
  <w:num w:numId="86">
    <w:abstractNumId w:val="28"/>
  </w:num>
  <w:num w:numId="87">
    <w:abstractNumId w:val="67"/>
  </w:num>
  <w:num w:numId="88">
    <w:abstractNumId w:val="68"/>
  </w:num>
  <w:num w:numId="89">
    <w:abstractNumId w:val="14"/>
  </w:num>
  <w:num w:numId="90">
    <w:abstractNumId w:val="52"/>
  </w:num>
  <w:num w:numId="91">
    <w:abstractNumId w:val="15"/>
  </w:num>
  <w:num w:numId="92">
    <w:abstractNumId w:val="2"/>
  </w:num>
  <w:num w:numId="93">
    <w:abstractNumId w:val="88"/>
  </w:num>
  <w:num w:numId="94">
    <w:abstractNumId w:val="65"/>
  </w:num>
  <w:num w:numId="95">
    <w:abstractNumId w:val="66"/>
  </w:num>
  <w:num w:numId="96">
    <w:abstractNumId w:val="79"/>
  </w:num>
  <w:num w:numId="97">
    <w:abstractNumId w:val="82"/>
  </w:num>
  <w:num w:numId="98">
    <w:abstractNumId w:val="23"/>
  </w:num>
  <w:num w:numId="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4"/>
  </w:num>
  <w:numIdMacAtCleanup w:val="1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20"/>
  <w:characterSpacingControl w:val="doNotCompress"/>
  <w:footnotePr>
    <w:footnote w:id="0"/>
    <w:footnote w:id="1"/>
  </w:footnotePr>
  <w:endnotePr>
    <w:endnote w:id="0"/>
    <w:endnote w:id="1"/>
  </w:endnotePr>
  <w:compat/>
  <w:rsids>
    <w:rsidRoot w:val="00877420"/>
    <w:rsid w:val="00030E97"/>
    <w:rsid w:val="001A423D"/>
    <w:rsid w:val="00216E51"/>
    <w:rsid w:val="002B2EBD"/>
    <w:rsid w:val="00304CB2"/>
    <w:rsid w:val="00332C8C"/>
    <w:rsid w:val="00343481"/>
    <w:rsid w:val="003F68F2"/>
    <w:rsid w:val="00400962"/>
    <w:rsid w:val="00411AA0"/>
    <w:rsid w:val="00477862"/>
    <w:rsid w:val="004F0CA4"/>
    <w:rsid w:val="00504676"/>
    <w:rsid w:val="00554433"/>
    <w:rsid w:val="007654BD"/>
    <w:rsid w:val="00834B4E"/>
    <w:rsid w:val="00877420"/>
    <w:rsid w:val="008909F8"/>
    <w:rsid w:val="0095750C"/>
    <w:rsid w:val="009A4FA9"/>
    <w:rsid w:val="00AE4536"/>
    <w:rsid w:val="00B73D40"/>
    <w:rsid w:val="00CD08D1"/>
    <w:rsid w:val="00D20257"/>
    <w:rsid w:val="00DA51B6"/>
    <w:rsid w:val="00F032AB"/>
    <w:rsid w:val="00F378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qFormat/>
    <w:rsid w:val="002B2EBD"/>
  </w:style>
  <w:style w:type="paragraph" w:styleId="Heading1">
    <w:name w:val="heading 1"/>
    <w:basedOn w:val="Normal"/>
    <w:next w:val="Normal"/>
    <w:link w:val="Heading1Char"/>
    <w:uiPriority w:val="9"/>
    <w:qFormat/>
    <w:rsid w:val="002B2E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B2EB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04C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3787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EB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B2EB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04CB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9"/>
    <w:rsid w:val="00F3787F"/>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8774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7420"/>
  </w:style>
  <w:style w:type="paragraph" w:styleId="Footer">
    <w:name w:val="footer"/>
    <w:basedOn w:val="Normal"/>
    <w:link w:val="FooterChar"/>
    <w:uiPriority w:val="99"/>
    <w:unhideWhenUsed/>
    <w:rsid w:val="008774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7420"/>
  </w:style>
  <w:style w:type="paragraph" w:styleId="BalloonText">
    <w:name w:val="Balloon Text"/>
    <w:basedOn w:val="Normal"/>
    <w:link w:val="BalloonTextChar"/>
    <w:uiPriority w:val="99"/>
    <w:semiHidden/>
    <w:unhideWhenUsed/>
    <w:rsid w:val="00877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7420"/>
    <w:rPr>
      <w:rFonts w:ascii="Tahoma" w:hAnsi="Tahoma" w:cs="Tahoma"/>
      <w:sz w:val="16"/>
      <w:szCs w:val="16"/>
    </w:rPr>
  </w:style>
  <w:style w:type="paragraph" w:styleId="NoSpacing">
    <w:name w:val="No Spacing"/>
    <w:uiPriority w:val="99"/>
    <w:qFormat/>
    <w:rsid w:val="002B2EBD"/>
    <w:pPr>
      <w:spacing w:after="0" w:line="240" w:lineRule="auto"/>
    </w:pPr>
  </w:style>
  <w:style w:type="character" w:styleId="Hyperlink">
    <w:name w:val="Hyperlink"/>
    <w:basedOn w:val="DefaultParagraphFont"/>
    <w:uiPriority w:val="99"/>
    <w:unhideWhenUsed/>
    <w:rsid w:val="002B2EBD"/>
    <w:rPr>
      <w:color w:val="0000FF" w:themeColor="hyperlink"/>
      <w:u w:val="single"/>
    </w:rPr>
  </w:style>
  <w:style w:type="paragraph" w:styleId="TOC1">
    <w:name w:val="toc 1"/>
    <w:basedOn w:val="Normal"/>
    <w:next w:val="Normal"/>
    <w:autoRedefine/>
    <w:uiPriority w:val="39"/>
    <w:unhideWhenUsed/>
    <w:rsid w:val="002B2EBD"/>
    <w:pPr>
      <w:spacing w:after="100"/>
    </w:pPr>
    <w:rPr>
      <w:rFonts w:ascii="Times New Roman" w:hAnsi="Times New Roman"/>
      <w:b/>
      <w:color w:val="365F91" w:themeColor="accent1" w:themeShade="BF"/>
    </w:rPr>
  </w:style>
  <w:style w:type="paragraph" w:styleId="TOC2">
    <w:name w:val="toc 2"/>
    <w:basedOn w:val="Normal"/>
    <w:next w:val="Normal"/>
    <w:autoRedefine/>
    <w:uiPriority w:val="39"/>
    <w:unhideWhenUsed/>
    <w:rsid w:val="002B2EBD"/>
    <w:pPr>
      <w:spacing w:after="100"/>
      <w:ind w:left="220"/>
    </w:pPr>
    <w:rPr>
      <w:rFonts w:ascii="Times New Roman" w:hAnsi="Times New Roman"/>
      <w:b/>
    </w:rPr>
  </w:style>
  <w:style w:type="paragraph" w:styleId="TOC3">
    <w:name w:val="toc 3"/>
    <w:basedOn w:val="Normal"/>
    <w:next w:val="Normal"/>
    <w:autoRedefine/>
    <w:uiPriority w:val="39"/>
    <w:unhideWhenUsed/>
    <w:qFormat/>
    <w:rsid w:val="00AE4536"/>
    <w:pPr>
      <w:tabs>
        <w:tab w:val="left" w:pos="1540"/>
        <w:tab w:val="right" w:leader="dot" w:pos="9350"/>
      </w:tabs>
      <w:spacing w:after="100"/>
      <w:ind w:left="720"/>
    </w:pPr>
    <w:rPr>
      <w:rFonts w:ascii="Times New Roman" w:hAnsi="Times New Roman" w:cs="Times New Roman"/>
      <w:noProof/>
    </w:rPr>
  </w:style>
  <w:style w:type="character" w:styleId="CommentReference">
    <w:name w:val="annotation reference"/>
    <w:basedOn w:val="DefaultParagraphFont"/>
    <w:uiPriority w:val="99"/>
    <w:semiHidden/>
    <w:unhideWhenUsed/>
    <w:rsid w:val="00F3787F"/>
    <w:rPr>
      <w:sz w:val="16"/>
      <w:szCs w:val="16"/>
    </w:rPr>
  </w:style>
  <w:style w:type="paragraph" w:styleId="CommentText">
    <w:name w:val="annotation text"/>
    <w:basedOn w:val="Normal"/>
    <w:link w:val="CommentTextChar"/>
    <w:uiPriority w:val="99"/>
    <w:semiHidden/>
    <w:unhideWhenUsed/>
    <w:rsid w:val="00F3787F"/>
    <w:pPr>
      <w:spacing w:line="240" w:lineRule="auto"/>
    </w:pPr>
    <w:rPr>
      <w:sz w:val="20"/>
      <w:szCs w:val="20"/>
    </w:rPr>
  </w:style>
  <w:style w:type="character" w:customStyle="1" w:styleId="CommentTextChar">
    <w:name w:val="Comment Text Char"/>
    <w:basedOn w:val="DefaultParagraphFont"/>
    <w:link w:val="CommentText"/>
    <w:uiPriority w:val="99"/>
    <w:semiHidden/>
    <w:rsid w:val="00F3787F"/>
    <w:rPr>
      <w:sz w:val="20"/>
      <w:szCs w:val="20"/>
    </w:rPr>
  </w:style>
  <w:style w:type="table" w:styleId="TableGrid">
    <w:name w:val="Table Grid"/>
    <w:basedOn w:val="TableNormal"/>
    <w:uiPriority w:val="99"/>
    <w:rsid w:val="00F378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99"/>
    <w:qFormat/>
    <w:rsid w:val="00F3787F"/>
    <w:rPr>
      <w:i/>
      <w:iCs/>
    </w:rPr>
  </w:style>
  <w:style w:type="paragraph" w:styleId="FootnoteText">
    <w:name w:val="footnote text"/>
    <w:basedOn w:val="Normal"/>
    <w:link w:val="FootnoteTextChar"/>
    <w:uiPriority w:val="99"/>
    <w:semiHidden/>
    <w:unhideWhenUsed/>
    <w:rsid w:val="00304C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4CB2"/>
    <w:rPr>
      <w:sz w:val="20"/>
      <w:szCs w:val="20"/>
    </w:rPr>
  </w:style>
  <w:style w:type="paragraph" w:styleId="ListParagraph">
    <w:name w:val="List Paragraph"/>
    <w:basedOn w:val="Normal"/>
    <w:uiPriority w:val="34"/>
    <w:qFormat/>
    <w:rsid w:val="00304CB2"/>
    <w:pPr>
      <w:ind w:left="720"/>
      <w:contextualSpacing/>
    </w:pPr>
  </w:style>
  <w:style w:type="paragraph" w:styleId="Caption">
    <w:name w:val="caption"/>
    <w:basedOn w:val="Normal"/>
    <w:next w:val="Normal"/>
    <w:uiPriority w:val="35"/>
    <w:unhideWhenUsed/>
    <w:qFormat/>
    <w:rsid w:val="00304CB2"/>
    <w:pPr>
      <w:spacing w:line="240" w:lineRule="auto"/>
    </w:pPr>
    <w:rPr>
      <w:b/>
      <w:bCs/>
      <w:color w:val="4F81BD" w:themeColor="accent1"/>
      <w:sz w:val="18"/>
      <w:szCs w:val="18"/>
    </w:rPr>
  </w:style>
  <w:style w:type="character" w:styleId="FootnoteReference">
    <w:name w:val="footnote reference"/>
    <w:basedOn w:val="DefaultParagraphFont"/>
    <w:uiPriority w:val="99"/>
    <w:semiHidden/>
    <w:unhideWhenUsed/>
    <w:rsid w:val="00304CB2"/>
    <w:rPr>
      <w:vertAlign w:val="superscript"/>
    </w:rPr>
  </w:style>
  <w:style w:type="paragraph" w:styleId="HTMLPreformatted">
    <w:name w:val="HTML Preformatted"/>
    <w:basedOn w:val="Normal"/>
    <w:link w:val="HTMLPreformattedChar"/>
    <w:uiPriority w:val="99"/>
    <w:unhideWhenUsed/>
    <w:rsid w:val="00304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04CB2"/>
    <w:rPr>
      <w:rFonts w:ascii="Courier New" w:eastAsia="Times New Roman" w:hAnsi="Courier New" w:cs="Courier New"/>
      <w:sz w:val="20"/>
      <w:szCs w:val="20"/>
    </w:rPr>
  </w:style>
  <w:style w:type="table" w:styleId="MediumShading1-Accent6">
    <w:name w:val="Medium Shading 1 Accent 6"/>
    <w:basedOn w:val="TableNormal"/>
    <w:uiPriority w:val="63"/>
    <w:rsid w:val="00304CB2"/>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styleId="Bibliography">
    <w:name w:val="Bibliography"/>
    <w:basedOn w:val="Normal"/>
    <w:next w:val="Normal"/>
    <w:uiPriority w:val="99"/>
    <w:unhideWhenUsed/>
    <w:rsid w:val="00304CB2"/>
  </w:style>
  <w:style w:type="table" w:customStyle="1" w:styleId="LightShading-Accent11">
    <w:name w:val="Light Shading - Accent 11"/>
    <w:basedOn w:val="TableNormal"/>
    <w:uiPriority w:val="99"/>
    <w:rsid w:val="00304CB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4">
    <w:name w:val="toc 4"/>
    <w:basedOn w:val="Normal"/>
    <w:next w:val="Normal"/>
    <w:autoRedefine/>
    <w:uiPriority w:val="39"/>
    <w:unhideWhenUsed/>
    <w:rsid w:val="00AE4536"/>
    <w:pPr>
      <w:spacing w:after="100"/>
      <w:ind w:left="660"/>
    </w:pPr>
    <w:rPr>
      <w:rFonts w:eastAsiaTheme="minorEastAsia"/>
    </w:rPr>
  </w:style>
  <w:style w:type="paragraph" w:styleId="TOC5">
    <w:name w:val="toc 5"/>
    <w:basedOn w:val="Normal"/>
    <w:next w:val="Normal"/>
    <w:autoRedefine/>
    <w:uiPriority w:val="39"/>
    <w:unhideWhenUsed/>
    <w:rsid w:val="00AE4536"/>
    <w:pPr>
      <w:spacing w:after="100"/>
      <w:ind w:left="880"/>
    </w:pPr>
    <w:rPr>
      <w:rFonts w:eastAsiaTheme="minorEastAsia"/>
    </w:rPr>
  </w:style>
  <w:style w:type="paragraph" w:styleId="TOC6">
    <w:name w:val="toc 6"/>
    <w:basedOn w:val="Normal"/>
    <w:next w:val="Normal"/>
    <w:autoRedefine/>
    <w:uiPriority w:val="39"/>
    <w:unhideWhenUsed/>
    <w:rsid w:val="00AE4536"/>
    <w:pPr>
      <w:spacing w:after="100"/>
      <w:ind w:left="1100"/>
    </w:pPr>
    <w:rPr>
      <w:rFonts w:eastAsiaTheme="minorEastAsia"/>
    </w:rPr>
  </w:style>
  <w:style w:type="paragraph" w:styleId="TOC7">
    <w:name w:val="toc 7"/>
    <w:basedOn w:val="Normal"/>
    <w:next w:val="Normal"/>
    <w:autoRedefine/>
    <w:uiPriority w:val="39"/>
    <w:unhideWhenUsed/>
    <w:rsid w:val="00AE4536"/>
    <w:pPr>
      <w:spacing w:after="100"/>
      <w:ind w:left="1320"/>
    </w:pPr>
    <w:rPr>
      <w:rFonts w:eastAsiaTheme="minorEastAsia"/>
    </w:rPr>
  </w:style>
  <w:style w:type="paragraph" w:styleId="TOC8">
    <w:name w:val="toc 8"/>
    <w:basedOn w:val="Normal"/>
    <w:next w:val="Normal"/>
    <w:autoRedefine/>
    <w:uiPriority w:val="39"/>
    <w:unhideWhenUsed/>
    <w:rsid w:val="00AE4536"/>
    <w:pPr>
      <w:spacing w:after="100"/>
      <w:ind w:left="1540"/>
    </w:pPr>
    <w:rPr>
      <w:rFonts w:eastAsiaTheme="minorEastAsia"/>
    </w:rPr>
  </w:style>
  <w:style w:type="paragraph" w:styleId="TOC9">
    <w:name w:val="toc 9"/>
    <w:basedOn w:val="Normal"/>
    <w:next w:val="Normal"/>
    <w:autoRedefine/>
    <w:uiPriority w:val="39"/>
    <w:unhideWhenUsed/>
    <w:rsid w:val="00AE4536"/>
    <w:pPr>
      <w:spacing w:after="100"/>
      <w:ind w:left="1760"/>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iacontractdocument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nsensusdocs.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Nat07</b:Tag>
    <b:SourceType>Report</b:SourceType>
    <b:Guid>{83509D6B-34AB-4E4F-BE93-E38B5010055C}</b:Guid>
    <b:LCID>0</b:LCID>
    <b:Author>
      <b:Author>
        <b:Corporate>National Institute of Building Sciences</b:Corporate>
      </b:Author>
    </b:Author>
    <b:Title>United States National Building Information Modeling Standard: Version 1-part 1 Overview, Principles, and Methodologies</b:Title>
    <b:Year>2007</b:Year>
    <b:Publisher>National Institute of Building Sciences</b:Publisher>
    <b:RefOrder>1</b:RefOrder>
  </b:Source>
  <b:Source>
    <b:Tag>AIA08</b:Tag>
    <b:SourceType>DocumentFromInternetSite</b:SourceType>
    <b:Guid>{F0BAC198-229A-43B2-8A30-F419DF10680C}</b:Guid>
    <b:LCID>0</b:LCID>
    <b:Author>
      <b:Author>
        <b:Corporate>AIA</b:Corporate>
      </b:Author>
    </b:Author>
    <b:Title>Model Progression Specification for BIM</b:Title>
    <b:Year>2008</b:Year>
    <b:InternetSiteTitle>Integrated Project Delivery</b:InternetSiteTitle>
    <b:YearAccessed>2009</b:YearAccessed>
    <b:MonthAccessed>4</b:MonthAccessed>
    <b:DayAccessed>20</b:DayAccessed>
    <b:URL>http://ipd-ca.net</b:URL>
    <b:RefOrder>2</b:RefOrder>
  </b:Source>
  <b:Source>
    <b:Tag>Aut08</b:Tag>
    <b:SourceType>Report</b:SourceType>
    <b:Guid>{D87E0E81-9CD0-4344-9659-DE4B8895F3FC}</b:Guid>
    <b:LCID>0</b:LCID>
    <b:Author>
      <b:Author>
        <b:Corporate>AutoDesk</b:Corporate>
      </b:Author>
    </b:Author>
    <b:Title>Autodesk Communication Specifications</b:Title>
    <b:Year>2008</b:Year>
    <b:Publisher>AutoDesk</b:Publisher>
    <b:City>San Rafael, California</b:City>
    <b:RefOrder>3</b:RefOrder>
  </b:Source>
  <b:Source>
    <b:Tag>USA08</b:Tag>
    <b:SourceType>DocumentFromInternetSite</b:SourceType>
    <b:Guid>{DD857B53-D317-48B1-95A6-9963528AE462}</b:Guid>
    <b:LCID>0</b:LCID>
    <b:Author>
      <b:Author>
        <b:Corporate>US Army Corps of Engineers</b:Corporate>
      </b:Author>
    </b:Author>
    <b:Title>BIM Road Map</b:Title>
    <b:Year>2008</b:Year>
    <b:InternetSiteTitle>BIM Road Map</b:InternetSiteTitle>
    <b:ProductionCompany>US Army Corps of Engineers</b:ProductionCompany>
    <b:YearAccessed>2008</b:YearAccessed>
    <b:MonthAccessed>March</b:MonthAccessed>
    <b:DayAccessed>17</b:DayAccessed>
    <b:URL>www.bimroadmap.com</b:URL>
    <b:RefOrder>4</b:RefOrder>
  </b:Source>
  <b:Source>
    <b:Tag>Fal07</b:Tag>
    <b:SourceType>Report</b:SourceType>
    <b:Guid>{465D21A5-E23F-4B81-AE8C-AC481DD1400A}</b:Guid>
    <b:LCID>0</b:LCID>
    <b:Author>
      <b:Author>
        <b:NameList>
          <b:Person>
            <b:Last>Fallon</b:Last>
            <b:First>K.K.</b:First>
          </b:Person>
          <b:Person>
            <b:Last>Palmer</b:Last>
            <b:First>M.E.</b:First>
          </b:Person>
        </b:NameList>
      </b:Author>
    </b:Author>
    <b:Title>General Buildings Information Handover Guide: Principles, Methodology, and Case Studies.</b:Title>
    <b:Year>2007</b:Year>
    <b:Publisher>National Institute of Standards and Technology</b:Publisher>
    <b:City>Washington, D.C.</b:City>
    <b:RefOrder>5</b:RefOrder>
  </b:Source>
  <b:Source>
    <b:Tag>Lar08</b:Tag>
    <b:SourceType>JournalArticle</b:SourceType>
    <b:Guid>{D0C0C89F-1CD0-4016-BBCC-72E08BF00999}</b:Guid>
    <b:LCID>0</b:LCID>
    <b:Author>
      <b:Author>
        <b:NameList>
          <b:Person>
            <b:Last>Larson</b:Last>
            <b:First>D.A.</b:First>
          </b:Person>
          <b:Person>
            <b:Last>Golden</b:Last>
            <b:First>K.A.</b:First>
          </b:Person>
        </b:NameList>
      </b:Author>
    </b:Author>
    <b:Title>Entering the Brave New World: An Introduction to Contracting BIM</b:Title>
    <b:Year>2008</b:Year>
    <b:Publisher>William Mitchell Law Review</b:Publisher>
    <b:Volume>34</b:Volume>
    <b:RefOrder>6</b:RefOrder>
  </b:Source>
  <b:Source>
    <b:Tag>Per09</b:Tag>
    <b:SourceType>JournalArticle</b:SourceType>
    <b:Guid>{89A7EA44-BA17-400E-BAD2-E823533CA057}</b:Guid>
    <b:LCID>0</b:LCID>
    <b:Author>
      <b:Author>
        <b:NameList>
          <b:Person>
            <b:Last>Perlberg</b:Last>
            <b:First>B.M.</b:First>
          </b:Person>
        </b:NameList>
      </b:Author>
    </b:Author>
    <b:Title>ConsensusDOCS: Contracts Built by Consensus for the Project's Best Interest</b:Title>
    <b:Year>2009</b:Year>
    <b:Publisher>Thomson Reuters/West</b:Publisher>
    <b:Volume>30</b:Volume>
    <b:Issue>1</b:Issue>
    <b:RefOrder>7</b:RefOrder>
  </b:Source>
  <b:Source>
    <b:Tag>Low08</b:Tag>
    <b:SourceType>ConferenceProceedings</b:SourceType>
    <b:Guid>{907AB7E7-A06C-4B48-9636-562318606AE3}</b:Guid>
    <b:LCID>0</b:LCID>
    <b:Author>
      <b:Author>
        <b:NameList>
          <b:Person>
            <b:Last>Lowe</b:Last>
            <b:First>R.H.</b:First>
          </b:Person>
          <b:Person>
            <b:Last>Muncey</b:Last>
            <b:First>J.M.</b:First>
          </b:Person>
        </b:NameList>
      </b:Author>
    </b:Author>
    <b:Title>The ConsensusDOCS 301 BIM Addendum</b:Title>
    <b:City>Forum on the Construction Industry</b:City>
    <b:Year>2008</b:Year>
    <b:Publisher>American Bar Association</b:Publisher>
    <b:RefOrder>8</b:RefOrder>
  </b:Source>
  <b:Source>
    <b:Tag>Cha04</b:Tag>
    <b:SourceType>JournalArticle</b:SourceType>
    <b:Guid>{64770829-CE93-4CA0-9042-6EC4F4EE6B35}</b:Guid>
    <b:LCID>0</b:LCID>
    <b:Author>
      <b:Author>
        <b:NameList>
          <b:Person>
            <b:Last>Chau</b:Last>
            <b:First>K.W.</b:First>
          </b:Person>
          <b:Person>
            <b:Last>Zhang</b:Last>
            <b:First>J.P.</b:First>
          </b:Person>
        </b:NameList>
      </b:Author>
    </b:Author>
    <b:Title>"Four-Dimensional Visualization of Construction, Scheduling, and Site Utilization</b:Title>
    <b:Year>2004</b:Year>
    <b:Publisher>ASCE</b:Publisher>
    <b:JournalName>Journal of Construction Engineering and Management</b:JournalName>
    <b:Month>July/August</b:Month>
    <b:Pages>598-606</b:Pages>
    <b:RefOrder>9</b:RefOrder>
  </b:Source>
</b:Sources>
</file>

<file path=customXml/itemProps1.xml><?xml version="1.0" encoding="utf-8"?>
<ds:datastoreItem xmlns:ds="http://schemas.openxmlformats.org/officeDocument/2006/customXml" ds:itemID="{2F33E1CC-19A4-409E-A235-64CF1E56C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11</Pages>
  <Words>2467</Words>
  <Characters>14064</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PSU</Company>
  <LinksUpToDate>false</LinksUpToDate>
  <CharactersWithSpaces>16499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Kasprzak</dc:creator>
  <cp:lastModifiedBy>Windows User</cp:lastModifiedBy>
  <cp:revision>4</cp:revision>
  <dcterms:created xsi:type="dcterms:W3CDTF">2009-05-27T14:01:00Z</dcterms:created>
  <dcterms:modified xsi:type="dcterms:W3CDTF">2009-05-27T15:47:00Z</dcterms:modified>
</cp:coreProperties>
</file>